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82C48" w14:textId="77777777" w:rsidR="003D0E00" w:rsidRPr="006F29D1" w:rsidRDefault="00F50260" w:rsidP="00E161DA">
      <w:pPr>
        <w:pStyle w:val="Nadpis4"/>
        <w:numPr>
          <w:ilvl w:val="0"/>
          <w:numId w:val="0"/>
        </w:numPr>
        <w:ind w:left="-284"/>
      </w:pPr>
      <w:r w:rsidRPr="006F29D1">
        <w:rPr>
          <w:noProof/>
        </w:rPr>
        <mc:AlternateContent>
          <mc:Choice Requires="wps">
            <w:drawing>
              <wp:anchor distT="0" distB="0" distL="114300" distR="114300" simplePos="0" relativeHeight="251659264" behindDoc="0" locked="0" layoutInCell="1" allowOverlap="1" wp14:anchorId="5641D67E" wp14:editId="36CE8B26">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6BE7A945" w14:textId="77777777" w:rsidTr="00A020E4">
                              <w:trPr>
                                <w:trHeight w:hRule="exact" w:val="3839"/>
                              </w:trPr>
                              <w:tc>
                                <w:tcPr>
                                  <w:tcW w:w="9526" w:type="dxa"/>
                                  <w:tcBorders>
                                    <w:top w:val="nil"/>
                                    <w:left w:val="nil"/>
                                    <w:bottom w:val="nil"/>
                                    <w:right w:val="nil"/>
                                  </w:tcBorders>
                                </w:tcPr>
                                <w:p w14:paraId="64ABD322" w14:textId="008EFC1A" w:rsidR="008B5D7B" w:rsidRPr="002947F8" w:rsidRDefault="008B5D7B" w:rsidP="00A020E4">
                                  <w:pPr>
                                    <w:pStyle w:val="Documentdataleadtext"/>
                                  </w:pPr>
                                  <w:r>
                                    <w:t>Objednatel</w:t>
                                  </w:r>
                                </w:p>
                                <w:p w14:paraId="2ECFA8DA" w14:textId="5F393882" w:rsidR="008B5D7B" w:rsidRPr="002947F8" w:rsidRDefault="008B5D7B" w:rsidP="00A020E4">
                                  <w:pPr>
                                    <w:pStyle w:val="Documentdatatext"/>
                                  </w:pPr>
                                  <w:r>
                                    <w:t>SAKO BRNO A.S.</w:t>
                                  </w:r>
                                </w:p>
                                <w:p w14:paraId="6F8D8371" w14:textId="77777777" w:rsidR="008B5D7B" w:rsidRPr="002947F8" w:rsidRDefault="008B5D7B" w:rsidP="00A020E4">
                                  <w:pPr>
                                    <w:pStyle w:val="Documentdataleadtext"/>
                                    <w:rPr>
                                      <w:lang w:val="en-US"/>
                                    </w:rPr>
                                  </w:pPr>
                                </w:p>
                                <w:p w14:paraId="22F8747F" w14:textId="77777777" w:rsidR="008B5D7B" w:rsidRPr="00603C80" w:rsidRDefault="008B5D7B" w:rsidP="00A020E4">
                                  <w:pPr>
                                    <w:pStyle w:val="Documentdataleadtext"/>
                                  </w:pPr>
                                  <w:r>
                                    <w:t>Projekt</w:t>
                                  </w:r>
                                </w:p>
                                <w:p w14:paraId="41F4BC01" w14:textId="5C8F6AD7" w:rsidR="0020240D" w:rsidRPr="00603C80" w:rsidRDefault="009A465A" w:rsidP="0020240D">
                                  <w:pPr>
                                    <w:pStyle w:val="Documentdatatext"/>
                                  </w:pPr>
                                  <w:r w:rsidRPr="009A465A">
                                    <w:t>Modernizace ZEVO společnosti SAKO</w:t>
                                  </w:r>
                                </w:p>
                                <w:p w14:paraId="762D2A5B" w14:textId="77777777" w:rsidR="00252965" w:rsidRDefault="00252965" w:rsidP="00A020E4">
                                  <w:pPr>
                                    <w:pStyle w:val="Documentdataleadtext"/>
                                  </w:pPr>
                                  <w:bookmarkStart w:id="0" w:name="LAN_Date_2"/>
                                </w:p>
                                <w:p w14:paraId="30643699" w14:textId="4C9E764C" w:rsidR="008B5D7B" w:rsidRPr="00603C80" w:rsidRDefault="008B5D7B" w:rsidP="00A020E4">
                                  <w:pPr>
                                    <w:pStyle w:val="Documentdataleadtext"/>
                                  </w:pPr>
                                  <w:r>
                                    <w:t>Datum</w:t>
                                  </w:r>
                                  <w:bookmarkEnd w:id="0"/>
                                </w:p>
                                <w:p w14:paraId="197D044D" w14:textId="19902667" w:rsidR="0020240D" w:rsidRPr="00603C80" w:rsidRDefault="001E298D" w:rsidP="0020240D">
                                  <w:pPr>
                                    <w:pStyle w:val="Documentdatatext"/>
                                  </w:pPr>
                                  <w:ins w:id="1" w:author="Martin Mužila" w:date="2025-03-07T12:13:00Z" w16du:dateUtc="2025-03-07T11:13:00Z">
                                    <w:r>
                                      <w:t>Březen</w:t>
                                    </w:r>
                                  </w:ins>
                                  <w:del w:id="2" w:author="Martin Mužila" w:date="2025-03-07T12:13:00Z" w16du:dateUtc="2025-03-07T11:13:00Z">
                                    <w:r w:rsidR="00822760" w:rsidDel="001E298D">
                                      <w:delText>Červen</w:delText>
                                    </w:r>
                                  </w:del>
                                  <w:r w:rsidR="00822760">
                                    <w:t xml:space="preserve"> </w:t>
                                  </w:r>
                                  <w:r w:rsidR="0020240D">
                                    <w:t>202</w:t>
                                  </w:r>
                                  <w:ins w:id="3" w:author="Martin Mužila" w:date="2025-03-07T12:13:00Z" w16du:dateUtc="2025-03-07T11:13:00Z">
                                    <w:r>
                                      <w:t>5</w:t>
                                    </w:r>
                                  </w:ins>
                                  <w:del w:id="4" w:author="Martin Mužila" w:date="2025-03-07T12:13:00Z" w16du:dateUtc="2025-03-07T11:13:00Z">
                                    <w:r w:rsidR="009A465A" w:rsidDel="001E298D">
                                      <w:delText>4</w:delText>
                                    </w:r>
                                  </w:del>
                                </w:p>
                                <w:p w14:paraId="07CBB919" w14:textId="77777777" w:rsidR="008B5D7B" w:rsidRPr="00603C80" w:rsidRDefault="008B5D7B" w:rsidP="00A020E4">
                                  <w:pPr>
                                    <w:pStyle w:val="Documentdataleadtext"/>
                                  </w:pPr>
                                </w:p>
                                <w:p w14:paraId="2D8895CD" w14:textId="77777777" w:rsidR="008B5D7B" w:rsidRPr="00603C80" w:rsidRDefault="008B5D7B" w:rsidP="00A020E4">
                                  <w:pPr>
                                    <w:pStyle w:val="Documentdatatext"/>
                                  </w:pPr>
                                </w:p>
                              </w:tc>
                            </w:tr>
                          </w:tbl>
                          <w:p w14:paraId="3155A711" w14:textId="77777777" w:rsidR="008B5D7B" w:rsidRDefault="008B5D7B" w:rsidP="00F50260"/>
                          <w:p w14:paraId="3DF6F957" w14:textId="77777777" w:rsidR="008B5D7B" w:rsidRDefault="008B5D7B" w:rsidP="00F50260"/>
                          <w:p w14:paraId="46C840FE" w14:textId="77777777" w:rsidR="008B5D7B" w:rsidRDefault="008B5D7B" w:rsidP="00F50260"/>
                          <w:p w14:paraId="0B722792" w14:textId="77777777" w:rsidR="008B5D7B" w:rsidRDefault="008B5D7B"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6BE7A945" w14:textId="77777777" w:rsidTr="00A020E4">
                        <w:trPr>
                          <w:trHeight w:hRule="exact" w:val="3839"/>
                        </w:trPr>
                        <w:tc>
                          <w:tcPr>
                            <w:tcW w:w="9526" w:type="dxa"/>
                            <w:tcBorders>
                              <w:top w:val="nil"/>
                              <w:left w:val="nil"/>
                              <w:bottom w:val="nil"/>
                              <w:right w:val="nil"/>
                            </w:tcBorders>
                          </w:tcPr>
                          <w:p w14:paraId="64ABD322" w14:textId="008EFC1A" w:rsidR="008B5D7B" w:rsidRPr="002947F8" w:rsidRDefault="008B5D7B" w:rsidP="00A020E4">
                            <w:pPr>
                              <w:pStyle w:val="Documentdataleadtext"/>
                            </w:pPr>
                            <w:r>
                              <w:t>Objednatel</w:t>
                            </w:r>
                          </w:p>
                          <w:p w14:paraId="2ECFA8DA" w14:textId="5F393882" w:rsidR="008B5D7B" w:rsidRPr="002947F8" w:rsidRDefault="008B5D7B" w:rsidP="00A020E4">
                            <w:pPr>
                              <w:pStyle w:val="Documentdatatext"/>
                            </w:pPr>
                            <w:r>
                              <w:t>SAKO BRNO A.S.</w:t>
                            </w:r>
                          </w:p>
                          <w:p w14:paraId="6F8D8371" w14:textId="77777777" w:rsidR="008B5D7B" w:rsidRPr="002947F8" w:rsidRDefault="008B5D7B" w:rsidP="00A020E4">
                            <w:pPr>
                              <w:pStyle w:val="Documentdataleadtext"/>
                              <w:rPr>
                                <w:lang w:val="en-US"/>
                              </w:rPr>
                            </w:pPr>
                          </w:p>
                          <w:p w14:paraId="22F8747F" w14:textId="77777777" w:rsidR="008B5D7B" w:rsidRPr="00603C80" w:rsidRDefault="008B5D7B" w:rsidP="00A020E4">
                            <w:pPr>
                              <w:pStyle w:val="Documentdataleadtext"/>
                            </w:pPr>
                            <w:r>
                              <w:t>Projekt</w:t>
                            </w:r>
                          </w:p>
                          <w:p w14:paraId="41F4BC01" w14:textId="5C8F6AD7" w:rsidR="0020240D" w:rsidRPr="00603C80" w:rsidRDefault="009A465A" w:rsidP="0020240D">
                            <w:pPr>
                              <w:pStyle w:val="Documentdatatext"/>
                            </w:pPr>
                            <w:r w:rsidRPr="009A465A">
                              <w:t>Modernizace ZEVO společnosti SAKO</w:t>
                            </w:r>
                          </w:p>
                          <w:p w14:paraId="762D2A5B" w14:textId="77777777" w:rsidR="00252965" w:rsidRDefault="00252965" w:rsidP="00A020E4">
                            <w:pPr>
                              <w:pStyle w:val="Documentdataleadtext"/>
                            </w:pPr>
                            <w:bookmarkStart w:id="5" w:name="LAN_Date_2"/>
                          </w:p>
                          <w:p w14:paraId="30643699" w14:textId="4C9E764C" w:rsidR="008B5D7B" w:rsidRPr="00603C80" w:rsidRDefault="008B5D7B" w:rsidP="00A020E4">
                            <w:pPr>
                              <w:pStyle w:val="Documentdataleadtext"/>
                            </w:pPr>
                            <w:r>
                              <w:t>Datum</w:t>
                            </w:r>
                            <w:bookmarkEnd w:id="5"/>
                          </w:p>
                          <w:p w14:paraId="197D044D" w14:textId="19902667" w:rsidR="0020240D" w:rsidRPr="00603C80" w:rsidRDefault="001E298D" w:rsidP="0020240D">
                            <w:pPr>
                              <w:pStyle w:val="Documentdatatext"/>
                            </w:pPr>
                            <w:ins w:id="6" w:author="Martin Mužila" w:date="2025-03-07T12:13:00Z" w16du:dateUtc="2025-03-07T11:13:00Z">
                              <w:r>
                                <w:t>Březen</w:t>
                              </w:r>
                            </w:ins>
                            <w:del w:id="7" w:author="Martin Mužila" w:date="2025-03-07T12:13:00Z" w16du:dateUtc="2025-03-07T11:13:00Z">
                              <w:r w:rsidR="00822760" w:rsidDel="001E298D">
                                <w:delText>Červen</w:delText>
                              </w:r>
                            </w:del>
                            <w:r w:rsidR="00822760">
                              <w:t xml:space="preserve"> </w:t>
                            </w:r>
                            <w:r w:rsidR="0020240D">
                              <w:t>202</w:t>
                            </w:r>
                            <w:ins w:id="8" w:author="Martin Mužila" w:date="2025-03-07T12:13:00Z" w16du:dateUtc="2025-03-07T11:13:00Z">
                              <w:r>
                                <w:t>5</w:t>
                              </w:r>
                            </w:ins>
                            <w:del w:id="9" w:author="Martin Mužila" w:date="2025-03-07T12:13:00Z" w16du:dateUtc="2025-03-07T11:13:00Z">
                              <w:r w:rsidR="009A465A" w:rsidDel="001E298D">
                                <w:delText>4</w:delText>
                              </w:r>
                            </w:del>
                          </w:p>
                          <w:p w14:paraId="07CBB919" w14:textId="77777777" w:rsidR="008B5D7B" w:rsidRPr="00603C80" w:rsidRDefault="008B5D7B" w:rsidP="00A020E4">
                            <w:pPr>
                              <w:pStyle w:val="Documentdataleadtext"/>
                            </w:pPr>
                          </w:p>
                          <w:p w14:paraId="2D8895CD" w14:textId="77777777" w:rsidR="008B5D7B" w:rsidRPr="00603C80" w:rsidRDefault="008B5D7B" w:rsidP="00A020E4">
                            <w:pPr>
                              <w:pStyle w:val="Documentdatatext"/>
                            </w:pPr>
                          </w:p>
                        </w:tc>
                      </w:tr>
                    </w:tbl>
                    <w:p w14:paraId="3155A711" w14:textId="77777777" w:rsidR="008B5D7B" w:rsidRDefault="008B5D7B" w:rsidP="00F50260"/>
                    <w:p w14:paraId="3DF6F957" w14:textId="77777777" w:rsidR="008B5D7B" w:rsidRDefault="008B5D7B" w:rsidP="00F50260"/>
                    <w:p w14:paraId="46C840FE" w14:textId="77777777" w:rsidR="008B5D7B" w:rsidRDefault="008B5D7B" w:rsidP="00F50260"/>
                    <w:p w14:paraId="0B722792" w14:textId="77777777" w:rsidR="008B5D7B" w:rsidRDefault="008B5D7B" w:rsidP="00F50260"/>
                  </w:txbxContent>
                </v:textbox>
                <w10:wrap anchorx="margin" anchory="page"/>
              </v:shape>
            </w:pict>
          </mc:Fallback>
        </mc:AlternateContent>
      </w:r>
      <w:r w:rsidRPr="006F29D1">
        <w:t>ccc</w:t>
      </w:r>
    </w:p>
    <w:p w14:paraId="01B7AB3D" w14:textId="77777777" w:rsidR="00025683" w:rsidRPr="006F29D1" w:rsidRDefault="00025683" w:rsidP="00066591"/>
    <w:p w14:paraId="7E30F7E8" w14:textId="77777777" w:rsidR="00025683" w:rsidRPr="006F29D1" w:rsidRDefault="00F50260" w:rsidP="00066591">
      <w:r w:rsidRPr="006F29D1">
        <w:rPr>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1DF758EB" w14:textId="77777777" w:rsidTr="00F50260">
                              <w:trPr>
                                <w:trHeight w:val="4641"/>
                              </w:trPr>
                              <w:tc>
                                <w:tcPr>
                                  <w:tcW w:w="9526" w:type="dxa"/>
                                  <w:tcBorders>
                                    <w:top w:val="nil"/>
                                    <w:left w:val="nil"/>
                                    <w:bottom w:val="nil"/>
                                    <w:right w:val="nil"/>
                                  </w:tcBorders>
                                </w:tcPr>
                                <w:p w14:paraId="72D7F65C" w14:textId="77777777" w:rsidR="008B5D7B" w:rsidRPr="00603C80" w:rsidRDefault="008B5D7B" w:rsidP="00A020E4">
                                  <w:pPr>
                                    <w:pStyle w:val="Documentdataleadtext"/>
                                  </w:pPr>
                                  <w:bookmarkStart w:id="10" w:name="LAN_Intendedfor"/>
                                  <w:r>
                                    <w:t>Určeno pro</w:t>
                                  </w:r>
                                  <w:bookmarkEnd w:id="10"/>
                                </w:p>
                                <w:p w14:paraId="62130F45"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11" w:name="LAN_Text_12"/>
                                  <w:bookmarkEnd w:id="11"/>
                                  <w:r w:rsidRPr="00603C80">
                                    <w:fldChar w:fldCharType="end"/>
                                  </w:r>
                                </w:p>
                                <w:p w14:paraId="103DC0FB" w14:textId="77777777" w:rsidR="008B5D7B" w:rsidRPr="00603C80" w:rsidRDefault="008B5D7B" w:rsidP="00A020E4">
                                  <w:pPr>
                                    <w:pStyle w:val="Documentdataleadtext"/>
                                  </w:pPr>
                                </w:p>
                                <w:p w14:paraId="2C211AC7" w14:textId="77777777" w:rsidR="008B5D7B" w:rsidRPr="00603C80" w:rsidRDefault="008B5D7B" w:rsidP="00A020E4">
                                  <w:pPr>
                                    <w:pStyle w:val="Documentdataleadtext"/>
                                  </w:pPr>
                                  <w:bookmarkStart w:id="12" w:name="LAN_Documenttype_2"/>
                                  <w:r>
                                    <w:t>Typ dokumentu</w:t>
                                  </w:r>
                                  <w:bookmarkEnd w:id="12"/>
                                </w:p>
                                <w:p w14:paraId="0D0D039C"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13" w:name="LAN_Text_13"/>
                                  <w:bookmarkEnd w:id="13"/>
                                  <w:r w:rsidRPr="00603C80">
                                    <w:fldChar w:fldCharType="end"/>
                                  </w:r>
                                </w:p>
                                <w:p w14:paraId="47503DCE" w14:textId="77777777" w:rsidR="008B5D7B" w:rsidRPr="00603C80" w:rsidRDefault="008B5D7B" w:rsidP="00A020E4">
                                  <w:pPr>
                                    <w:pStyle w:val="Documentdataleadtext"/>
                                  </w:pPr>
                                </w:p>
                                <w:p w14:paraId="6C5FE246" w14:textId="77777777" w:rsidR="008B5D7B" w:rsidRPr="00603C80" w:rsidRDefault="008B5D7B" w:rsidP="00A020E4">
                                  <w:pPr>
                                    <w:pStyle w:val="Documentdataleadtext"/>
                                  </w:pPr>
                                  <w:bookmarkStart w:id="14" w:name="LAN_Date_1"/>
                                  <w:r>
                                    <w:t>Datum</w:t>
                                  </w:r>
                                  <w:bookmarkEnd w:id="14"/>
                                </w:p>
                                <w:p w14:paraId="35787A7C" w14:textId="77777777" w:rsidR="008B5D7B" w:rsidRPr="00603C80" w:rsidRDefault="008B5D7B" w:rsidP="00A020E4">
                                  <w:pPr>
                                    <w:pStyle w:val="Documentdatatext"/>
                                  </w:pPr>
                                  <w:r w:rsidRPr="00603C80">
                                    <w:fldChar w:fldCharType="begin"/>
                                  </w:r>
                                  <w:r w:rsidRPr="00603C80">
                                    <w:instrText xml:space="preserve"> MACROBUTTON NoName "[Měsíc, rok]"</w:instrText>
                                  </w:r>
                                  <w:bookmarkStart w:id="15" w:name="LAN_MonthYear_1"/>
                                  <w:bookmarkEnd w:id="15"/>
                                  <w:r w:rsidRPr="00603C80">
                                    <w:fldChar w:fldCharType="end"/>
                                  </w:r>
                                </w:p>
                                <w:p w14:paraId="69FFC5FB" w14:textId="77777777" w:rsidR="008B5D7B" w:rsidRPr="00603C80" w:rsidRDefault="008B5D7B" w:rsidP="00A020E4">
                                  <w:pPr>
                                    <w:pStyle w:val="Documentdataleadtext"/>
                                  </w:pPr>
                                </w:p>
                                <w:p w14:paraId="145B0D58" w14:textId="77777777" w:rsidR="008B5D7B" w:rsidRPr="00603C80" w:rsidRDefault="008B5D7B" w:rsidP="00A020E4">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16" w:name="LAN_Optional"/>
                                  <w:bookmarkStart w:id="17" w:name="LAN_RememberDelete_6"/>
                                  <w:bookmarkEnd w:id="16"/>
                                  <w:bookmarkEnd w:id="17"/>
                                  <w:r w:rsidRPr="00603C80">
                                    <w:fldChar w:fldCharType="end"/>
                                  </w:r>
                                </w:p>
                                <w:p w14:paraId="041BB6AC"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18" w:name="LAN_Text_14"/>
                                  <w:bookmarkStart w:id="19" w:name="LAN_RememberDelete_7"/>
                                  <w:bookmarkEnd w:id="18"/>
                                  <w:bookmarkEnd w:id="19"/>
                                  <w:r w:rsidRPr="00603C80">
                                    <w:fldChar w:fldCharType="end"/>
                                  </w:r>
                                </w:p>
                                <w:p w14:paraId="363BA5D3" w14:textId="77777777" w:rsidR="008B5D7B" w:rsidRPr="00603C80" w:rsidRDefault="008B5D7B" w:rsidP="00A020E4">
                                  <w:pPr>
                                    <w:pStyle w:val="Documentdataleadtext"/>
                                  </w:pPr>
                                </w:p>
                                <w:p w14:paraId="2955521E" w14:textId="77777777" w:rsidR="008B5D7B" w:rsidRPr="00603C80" w:rsidRDefault="008B5D7B" w:rsidP="00A020E4">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20" w:name="LAN_Optional_1"/>
                                  <w:bookmarkStart w:id="21" w:name="LAN_RememberDelete_8"/>
                                  <w:bookmarkEnd w:id="20"/>
                                  <w:bookmarkEnd w:id="21"/>
                                  <w:r w:rsidRPr="00603C80">
                                    <w:fldChar w:fldCharType="end"/>
                                  </w:r>
                                </w:p>
                                <w:p w14:paraId="493C00CB"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22" w:name="LAN_Text_15"/>
                                  <w:bookmarkStart w:id="23" w:name="LAN_RememberDelete_9"/>
                                  <w:bookmarkEnd w:id="22"/>
                                  <w:bookmarkEnd w:id="23"/>
                                  <w:r w:rsidRPr="00603C80">
                                    <w:fldChar w:fldCharType="end"/>
                                  </w:r>
                                </w:p>
                              </w:tc>
                            </w:tr>
                            <w:tr w:rsidR="008B5D7B"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D73B957" w:rsidR="008B5D7B" w:rsidRPr="007308ED" w:rsidRDefault="001A4891" w:rsidP="00547F22">
                                  <w:pPr>
                                    <w:pStyle w:val="FrontpageHeading1"/>
                                  </w:pPr>
                                  <w:sdt>
                                    <w:sdtPr>
                                      <w:alias w:val="Název"/>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rsidR="008B5D7B">
                                    <w:t xml:space="preserve"> </w:t>
                                  </w:r>
                                </w:p>
                                <w:p w14:paraId="673AA570" w14:textId="430AFCC2" w:rsidR="008B5D7B" w:rsidRPr="00B35708" w:rsidRDefault="001A4891" w:rsidP="00547F22">
                                  <w:pPr>
                                    <w:pStyle w:val="FrontpageHeading2"/>
                                  </w:pPr>
                                  <w:sdt>
                                    <w:sdtPr>
                                      <w:alias w:val="Předmě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bl>
                          <w:p w14:paraId="500C855C" w14:textId="77777777" w:rsidR="008B5D7B" w:rsidRDefault="008B5D7B"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B5D7B" w:rsidRPr="00603C80" w14:paraId="1DF758EB" w14:textId="77777777" w:rsidTr="00F50260">
                        <w:trPr>
                          <w:trHeight w:val="4641"/>
                        </w:trPr>
                        <w:tc>
                          <w:tcPr>
                            <w:tcW w:w="9526" w:type="dxa"/>
                            <w:tcBorders>
                              <w:top w:val="nil"/>
                              <w:left w:val="nil"/>
                              <w:bottom w:val="nil"/>
                              <w:right w:val="nil"/>
                            </w:tcBorders>
                          </w:tcPr>
                          <w:p w14:paraId="72D7F65C" w14:textId="77777777" w:rsidR="008B5D7B" w:rsidRPr="00603C80" w:rsidRDefault="008B5D7B" w:rsidP="00A020E4">
                            <w:pPr>
                              <w:pStyle w:val="Documentdataleadtext"/>
                            </w:pPr>
                            <w:bookmarkStart w:id="24" w:name="LAN_Intendedfor"/>
                            <w:r>
                              <w:t>Určeno pro</w:t>
                            </w:r>
                            <w:bookmarkEnd w:id="24"/>
                          </w:p>
                          <w:p w14:paraId="62130F45"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25" w:name="LAN_Text_12"/>
                            <w:bookmarkEnd w:id="25"/>
                            <w:r w:rsidRPr="00603C80">
                              <w:fldChar w:fldCharType="end"/>
                            </w:r>
                          </w:p>
                          <w:p w14:paraId="103DC0FB" w14:textId="77777777" w:rsidR="008B5D7B" w:rsidRPr="00603C80" w:rsidRDefault="008B5D7B" w:rsidP="00A020E4">
                            <w:pPr>
                              <w:pStyle w:val="Documentdataleadtext"/>
                            </w:pPr>
                          </w:p>
                          <w:p w14:paraId="2C211AC7" w14:textId="77777777" w:rsidR="008B5D7B" w:rsidRPr="00603C80" w:rsidRDefault="008B5D7B" w:rsidP="00A020E4">
                            <w:pPr>
                              <w:pStyle w:val="Documentdataleadtext"/>
                            </w:pPr>
                            <w:bookmarkStart w:id="26" w:name="LAN_Documenttype_2"/>
                            <w:r>
                              <w:t>Typ dokumentu</w:t>
                            </w:r>
                            <w:bookmarkEnd w:id="26"/>
                          </w:p>
                          <w:p w14:paraId="0D0D039C" w14:textId="77777777" w:rsidR="008B5D7B" w:rsidRPr="00603C80" w:rsidRDefault="008B5D7B" w:rsidP="00A020E4">
                            <w:pPr>
                              <w:pStyle w:val="Documentdatatext"/>
                            </w:pPr>
                            <w:r w:rsidRPr="00603C80">
                              <w:fldChar w:fldCharType="begin"/>
                            </w:r>
                            <w:r w:rsidRPr="00603C80">
                              <w:instrText xml:space="preserve"> MACROBUTTON NoName [Text]</w:instrText>
                            </w:r>
                            <w:bookmarkStart w:id="27" w:name="LAN_Text_13"/>
                            <w:bookmarkEnd w:id="27"/>
                            <w:r w:rsidRPr="00603C80">
                              <w:fldChar w:fldCharType="end"/>
                            </w:r>
                          </w:p>
                          <w:p w14:paraId="47503DCE" w14:textId="77777777" w:rsidR="008B5D7B" w:rsidRPr="00603C80" w:rsidRDefault="008B5D7B" w:rsidP="00A020E4">
                            <w:pPr>
                              <w:pStyle w:val="Documentdataleadtext"/>
                            </w:pPr>
                          </w:p>
                          <w:p w14:paraId="6C5FE246" w14:textId="77777777" w:rsidR="008B5D7B" w:rsidRPr="00603C80" w:rsidRDefault="008B5D7B" w:rsidP="00A020E4">
                            <w:pPr>
                              <w:pStyle w:val="Documentdataleadtext"/>
                            </w:pPr>
                            <w:bookmarkStart w:id="28" w:name="LAN_Date_1"/>
                            <w:r>
                              <w:t>Datum</w:t>
                            </w:r>
                            <w:bookmarkEnd w:id="28"/>
                          </w:p>
                          <w:p w14:paraId="35787A7C" w14:textId="77777777" w:rsidR="008B5D7B" w:rsidRPr="00603C80" w:rsidRDefault="008B5D7B" w:rsidP="00A020E4">
                            <w:pPr>
                              <w:pStyle w:val="Documentdatatext"/>
                            </w:pPr>
                            <w:r w:rsidRPr="00603C80">
                              <w:fldChar w:fldCharType="begin"/>
                            </w:r>
                            <w:r w:rsidRPr="00603C80">
                              <w:instrText xml:space="preserve"> MACROBUTTON NoName "[Měsíc, rok]"</w:instrText>
                            </w:r>
                            <w:bookmarkStart w:id="29" w:name="LAN_MonthYear_1"/>
                            <w:bookmarkEnd w:id="29"/>
                            <w:r w:rsidRPr="00603C80">
                              <w:fldChar w:fldCharType="end"/>
                            </w:r>
                          </w:p>
                          <w:p w14:paraId="69FFC5FB" w14:textId="77777777" w:rsidR="008B5D7B" w:rsidRPr="00603C80" w:rsidRDefault="008B5D7B" w:rsidP="00A020E4">
                            <w:pPr>
                              <w:pStyle w:val="Documentdataleadtext"/>
                            </w:pPr>
                          </w:p>
                          <w:p w14:paraId="145B0D58" w14:textId="77777777" w:rsidR="008B5D7B" w:rsidRPr="00603C80" w:rsidRDefault="008B5D7B" w:rsidP="00A020E4">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30" w:name="LAN_Optional"/>
                            <w:bookmarkStart w:id="31" w:name="LAN_RememberDelete_6"/>
                            <w:bookmarkEnd w:id="30"/>
                            <w:bookmarkEnd w:id="31"/>
                            <w:r w:rsidRPr="00603C80">
                              <w:fldChar w:fldCharType="end"/>
                            </w:r>
                          </w:p>
                          <w:p w14:paraId="041BB6AC"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32" w:name="LAN_Text_14"/>
                            <w:bookmarkStart w:id="33" w:name="LAN_RememberDelete_7"/>
                            <w:bookmarkEnd w:id="32"/>
                            <w:bookmarkEnd w:id="33"/>
                            <w:r w:rsidRPr="00603C80">
                              <w:fldChar w:fldCharType="end"/>
                            </w:r>
                          </w:p>
                          <w:p w14:paraId="363BA5D3" w14:textId="77777777" w:rsidR="008B5D7B" w:rsidRPr="00603C80" w:rsidRDefault="008B5D7B" w:rsidP="00A020E4">
                            <w:pPr>
                              <w:pStyle w:val="Documentdataleadtext"/>
                            </w:pPr>
                          </w:p>
                          <w:p w14:paraId="2955521E" w14:textId="77777777" w:rsidR="008B5D7B" w:rsidRPr="00603C80" w:rsidRDefault="008B5D7B" w:rsidP="00A020E4">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34" w:name="LAN_Optional_1"/>
                            <w:bookmarkStart w:id="35" w:name="LAN_RememberDelete_8"/>
                            <w:bookmarkEnd w:id="34"/>
                            <w:bookmarkEnd w:id="35"/>
                            <w:r w:rsidRPr="00603C80">
                              <w:fldChar w:fldCharType="end"/>
                            </w:r>
                          </w:p>
                          <w:p w14:paraId="493C00CB" w14:textId="77777777" w:rsidR="008B5D7B" w:rsidRPr="00603C80" w:rsidRDefault="008B5D7B" w:rsidP="00A020E4">
                            <w:pPr>
                              <w:pStyle w:val="Documentdatatext"/>
                            </w:pPr>
                            <w:r w:rsidRPr="00603C80">
                              <w:fldChar w:fldCharType="begin"/>
                            </w:r>
                            <w:r w:rsidRPr="00603C80">
                              <w:instrText xml:space="preserve"> MACROBUTTON NoName "[Text - Pokud není žádný volitelný text nezbytný, nezapomeňte tato pole smazat]"</w:instrText>
                            </w:r>
                            <w:bookmarkStart w:id="36" w:name="LAN_Text_15"/>
                            <w:bookmarkStart w:id="37" w:name="LAN_RememberDelete_9"/>
                            <w:bookmarkEnd w:id="36"/>
                            <w:bookmarkEnd w:id="37"/>
                            <w:r w:rsidRPr="00603C80">
                              <w:fldChar w:fldCharType="end"/>
                            </w:r>
                          </w:p>
                        </w:tc>
                      </w:tr>
                      <w:tr w:rsidR="008B5D7B"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2D73B957" w:rsidR="008B5D7B" w:rsidRPr="007308ED" w:rsidRDefault="00B11F2E" w:rsidP="00547F22">
                            <w:pPr>
                              <w:pStyle w:val="FrontpageHeading1"/>
                            </w:pPr>
                            <w:sdt>
                              <w:sdtPr>
                                <w:alias w:val="Název"/>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rsidR="008B5D7B">
                              <w:t xml:space="preserve"> </w:t>
                            </w:r>
                          </w:p>
                          <w:p w14:paraId="673AA570" w14:textId="430AFCC2" w:rsidR="008B5D7B" w:rsidRPr="00B35708" w:rsidRDefault="00B11F2E" w:rsidP="00547F22">
                            <w:pPr>
                              <w:pStyle w:val="FrontpageHeading2"/>
                            </w:pPr>
                            <w:sdt>
                              <w:sdtPr>
                                <w:alias w:val="Předmě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bl>
                    <w:p w14:paraId="500C855C" w14:textId="77777777" w:rsidR="008B5D7B" w:rsidRDefault="008B5D7B" w:rsidP="00F50260"/>
                  </w:txbxContent>
                </v:textbox>
                <w10:wrap anchorx="margin" anchory="page"/>
              </v:shape>
            </w:pict>
          </mc:Fallback>
        </mc:AlternateContent>
      </w:r>
    </w:p>
    <w:p w14:paraId="37A37AB1" w14:textId="77777777" w:rsidR="00F50260" w:rsidRPr="006F29D1" w:rsidRDefault="00F50260" w:rsidP="00066591"/>
    <w:p w14:paraId="15A6A900" w14:textId="77777777" w:rsidR="00025683" w:rsidRPr="006F29D1" w:rsidRDefault="00025683" w:rsidP="00066591"/>
    <w:p w14:paraId="35AE3087" w14:textId="0D6C8B37" w:rsidR="00025683" w:rsidRPr="006F29D1" w:rsidRDefault="00EF7EDF" w:rsidP="00066591">
      <w:pPr>
        <w:sectPr w:rsidR="00025683" w:rsidRPr="006F29D1" w:rsidSect="00BD54A0">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895" behindDoc="0" locked="0" layoutInCell="1" allowOverlap="1" wp14:anchorId="7CA33536" wp14:editId="5842B4F4">
            <wp:simplePos x="1114425" y="2247900"/>
            <wp:positionH relativeFrom="page">
              <wp:align>center</wp:align>
            </wp:positionH>
            <wp:positionV relativeFrom="paragraph">
              <wp:posOffset>3236595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44710C" w:rsidRPr="006F29D1">
        <w:rPr>
          <w:noProof/>
        </w:rPr>
        <mc:AlternateContent>
          <mc:Choice Requires="wps">
            <w:drawing>
              <wp:anchor distT="0" distB="0" distL="114300" distR="114300" simplePos="0" relativeHeight="251663360" behindDoc="0" locked="0" layoutInCell="1" allowOverlap="1" wp14:anchorId="5360931D" wp14:editId="15273091">
                <wp:simplePos x="0" y="0"/>
                <wp:positionH relativeFrom="margin">
                  <wp:posOffset>-365197</wp:posOffset>
                </wp:positionH>
                <wp:positionV relativeFrom="margin">
                  <wp:posOffset>2647926</wp:posOffset>
                </wp:positionV>
                <wp:extent cx="6123305" cy="5814204"/>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1420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B5D7B" w:rsidRPr="00B35708" w14:paraId="5209AF99" w14:textId="77777777" w:rsidTr="00A84F08">
                              <w:trPr>
                                <w:trHeight w:hRule="exact" w:val="2835"/>
                              </w:trPr>
                              <w:tc>
                                <w:tcPr>
                                  <w:tcW w:w="8947" w:type="dxa"/>
                                </w:tcPr>
                                <w:p w14:paraId="3B5A5BBF" w14:textId="6308C29E" w:rsidR="008B5D7B" w:rsidRPr="007308ED" w:rsidRDefault="001A4891" w:rsidP="00586EE5">
                                  <w:pPr>
                                    <w:pStyle w:val="FrontpageHeading1"/>
                                    <w:ind w:right="-114"/>
                                  </w:pPr>
                                  <w:sdt>
                                    <w:sdtPr>
                                      <w:alias w:val="Název"/>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p>
                                <w:p w14:paraId="147E72E0" w14:textId="098AFDB8" w:rsidR="008B5D7B" w:rsidRPr="007308ED" w:rsidRDefault="001A4891" w:rsidP="002E24F9">
                                  <w:pPr>
                                    <w:pStyle w:val="FrontpageHeading2"/>
                                    <w:ind w:right="27"/>
                                  </w:pPr>
                                  <w:sdt>
                                    <w:sdtPr>
                                      <w:alias w:val="Předmě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r w:rsidR="008B5D7B" w:rsidRPr="00B35708" w14:paraId="6AEBEAF1" w14:textId="77777777" w:rsidTr="00A84F08">
                              <w:trPr>
                                <w:trHeight w:hRule="exact" w:val="437"/>
                              </w:trPr>
                              <w:tc>
                                <w:tcPr>
                                  <w:tcW w:w="8947" w:type="dxa"/>
                                </w:tcPr>
                                <w:p w14:paraId="58A27193" w14:textId="77777777" w:rsidR="008B5D7B" w:rsidRPr="00B35708" w:rsidRDefault="008B5D7B" w:rsidP="00A84F08">
                                  <w:pPr>
                                    <w:suppressOverlap/>
                                  </w:pPr>
                                </w:p>
                              </w:tc>
                            </w:tr>
                            <w:tr w:rsidR="008B5D7B" w:rsidRPr="00B35708" w14:paraId="7A1E2E83" w14:textId="77777777" w:rsidTr="00013EEA">
                              <w:trPr>
                                <w:trHeight w:hRule="exact" w:val="5727"/>
                              </w:trPr>
                              <w:tc>
                                <w:tcPr>
                                  <w:tcW w:w="8947" w:type="dxa"/>
                                </w:tcPr>
                                <w:p w14:paraId="77A117E2" w14:textId="2ED3D0FA" w:rsidR="008B5D7B" w:rsidRPr="00B35708" w:rsidRDefault="008B5D7B" w:rsidP="00013EEA">
                                  <w:pPr>
                                    <w:suppressOverlap/>
                                    <w:jc w:val="center"/>
                                  </w:pPr>
                                </w:p>
                              </w:tc>
                            </w:tr>
                          </w:tbl>
                          <w:p w14:paraId="72EB49B4" w14:textId="77777777" w:rsidR="008B5D7B" w:rsidRDefault="008B5D7B"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75pt;margin-top:208.5pt;width:482.15pt;height:45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B5D7B" w:rsidRPr="00B35708" w14:paraId="5209AF99" w14:textId="77777777" w:rsidTr="00A84F08">
                        <w:trPr>
                          <w:trHeight w:hRule="exact" w:val="2835"/>
                        </w:trPr>
                        <w:tc>
                          <w:tcPr>
                            <w:tcW w:w="8947" w:type="dxa"/>
                          </w:tcPr>
                          <w:p w14:paraId="3B5A5BBF" w14:textId="6308C29E" w:rsidR="008B5D7B" w:rsidRPr="007308ED" w:rsidRDefault="001A4891" w:rsidP="00586EE5">
                            <w:pPr>
                              <w:pStyle w:val="FrontpageHeading1"/>
                              <w:ind w:right="-114"/>
                            </w:pPr>
                            <w:sdt>
                              <w:sdtPr>
                                <w:alias w:val="Název"/>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p>
                          <w:p w14:paraId="147E72E0" w14:textId="098AFDB8" w:rsidR="008B5D7B" w:rsidRPr="007308ED" w:rsidRDefault="001A4891" w:rsidP="002E24F9">
                            <w:pPr>
                              <w:pStyle w:val="FrontpageHeading2"/>
                              <w:ind w:right="27"/>
                            </w:pPr>
                            <w:sdt>
                              <w:sdtPr>
                                <w:alias w:val="Předmě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8B5D7B">
                                  <w:t>Garantované parametry</w:t>
                                </w:r>
                              </w:sdtContent>
                            </w:sdt>
                          </w:p>
                        </w:tc>
                      </w:tr>
                      <w:tr w:rsidR="008B5D7B" w:rsidRPr="00B35708" w14:paraId="6AEBEAF1" w14:textId="77777777" w:rsidTr="00A84F08">
                        <w:trPr>
                          <w:trHeight w:hRule="exact" w:val="437"/>
                        </w:trPr>
                        <w:tc>
                          <w:tcPr>
                            <w:tcW w:w="8947" w:type="dxa"/>
                          </w:tcPr>
                          <w:p w14:paraId="58A27193" w14:textId="77777777" w:rsidR="008B5D7B" w:rsidRPr="00B35708" w:rsidRDefault="008B5D7B" w:rsidP="00A84F08">
                            <w:pPr>
                              <w:suppressOverlap/>
                            </w:pPr>
                          </w:p>
                        </w:tc>
                      </w:tr>
                      <w:tr w:rsidR="008B5D7B" w:rsidRPr="00B35708" w14:paraId="7A1E2E83" w14:textId="77777777" w:rsidTr="00013EEA">
                        <w:trPr>
                          <w:trHeight w:hRule="exact" w:val="5727"/>
                        </w:trPr>
                        <w:tc>
                          <w:tcPr>
                            <w:tcW w:w="8947" w:type="dxa"/>
                          </w:tcPr>
                          <w:p w14:paraId="77A117E2" w14:textId="2ED3D0FA" w:rsidR="008B5D7B" w:rsidRPr="00B35708" w:rsidRDefault="008B5D7B" w:rsidP="00013EEA">
                            <w:pPr>
                              <w:suppressOverlap/>
                              <w:jc w:val="center"/>
                            </w:pPr>
                          </w:p>
                        </w:tc>
                      </w:tr>
                    </w:tbl>
                    <w:p w14:paraId="72EB49B4" w14:textId="77777777" w:rsidR="008B5D7B" w:rsidRDefault="008B5D7B"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6F29D1" w14:paraId="6CF19738" w14:textId="77777777" w:rsidTr="008637B5">
        <w:trPr>
          <w:trHeight w:val="3341"/>
        </w:trPr>
        <w:tc>
          <w:tcPr>
            <w:tcW w:w="7201" w:type="dxa"/>
          </w:tcPr>
          <w:sdt>
            <w:sdtPr>
              <w:alias w:val="Název"/>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52B44AE9" w:rsidR="008637B5" w:rsidRPr="006F29D1" w:rsidRDefault="00182970" w:rsidP="00117FBE">
                <w:pPr>
                  <w:pStyle w:val="Template-ReftoFrontpageheading2"/>
                </w:pPr>
                <w:r>
                  <w:t>ČÁST II.g</w:t>
                </w:r>
              </w:p>
            </w:sdtContent>
          </w:sdt>
          <w:p w14:paraId="6EE89D90" w14:textId="385F70F0" w:rsidR="008637B5" w:rsidRPr="006F29D1" w:rsidRDefault="001A4891" w:rsidP="00117FBE">
            <w:pPr>
              <w:pStyle w:val="Template-ReftoFrontpageheading2"/>
            </w:pPr>
            <w:sdt>
              <w:sdtPr>
                <w:alias w:val="Předmě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6C0FD8" w:rsidRPr="006F29D1">
                  <w:t>Garantované parametry</w:t>
                </w:r>
              </w:sdtContent>
            </w:sdt>
          </w:p>
        </w:tc>
      </w:tr>
    </w:tbl>
    <w:p w14:paraId="0B432D91" w14:textId="77777777" w:rsidR="00025683" w:rsidRPr="006F29D1"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6F29D1" w14:paraId="16FF67E9" w14:textId="77777777" w:rsidTr="00465D99">
        <w:tc>
          <w:tcPr>
            <w:tcW w:w="6804" w:type="dxa"/>
          </w:tcPr>
          <w:p w14:paraId="2B37CEA5" w14:textId="77777777" w:rsidR="005328A3" w:rsidRPr="006F29D1" w:rsidRDefault="005328A3" w:rsidP="00465D99">
            <w:pPr>
              <w:pStyle w:val="Template-Disclaimer"/>
            </w:pPr>
            <w:bookmarkStart w:id="25" w:name="OFF_ReportDisclaimer"/>
            <w:bookmarkEnd w:id="25"/>
          </w:p>
        </w:tc>
      </w:tr>
    </w:tbl>
    <w:tbl>
      <w:tblPr>
        <w:tblStyle w:val="Mkatabulky"/>
        <w:tblpPr w:leftFromText="141" w:rightFromText="141" w:vertAnchor="text" w:horzAnchor="page" w:tblpX="1198"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20240D" w:rsidRPr="00DD4FCD" w14:paraId="41B0E9C3" w14:textId="77777777" w:rsidTr="0075015B">
        <w:trPr>
          <w:trHeight w:val="227"/>
        </w:trPr>
        <w:tc>
          <w:tcPr>
            <w:tcW w:w="1164" w:type="dxa"/>
          </w:tcPr>
          <w:p w14:paraId="12353A03" w14:textId="77777777" w:rsidR="0020240D" w:rsidRPr="00DD4FCD" w:rsidRDefault="0020240D" w:rsidP="0075015B">
            <w:pPr>
              <w:pStyle w:val="DocumentInfo"/>
            </w:pPr>
            <w:bookmarkStart w:id="26" w:name="LAN_ProjectName"/>
            <w:bookmarkStart w:id="27" w:name="_Hlk496170930"/>
            <w:r w:rsidRPr="00DD4FCD">
              <w:t>Název projektu</w:t>
            </w:r>
            <w:bookmarkEnd w:id="26"/>
          </w:p>
        </w:tc>
        <w:tc>
          <w:tcPr>
            <w:tcW w:w="6037" w:type="dxa"/>
          </w:tcPr>
          <w:p w14:paraId="1EFF42C3" w14:textId="6C6924B5" w:rsidR="0020240D" w:rsidRPr="00DD4FCD" w:rsidRDefault="001A4891" w:rsidP="0075015B">
            <w:pPr>
              <w:pStyle w:val="DocumentInfo-Bold"/>
            </w:pPr>
            <w:sdt>
              <w:sdtPr>
                <w:alias w:val="Název projektu"/>
                <w:tag w:val="{&quot;SkabelonDesign&quot;:{&quot;type&quot;:&quot;text&quot;,&quot;binding&quot;:&quot;Doc.Prop.Ram_Project_Name&quot;,&quot;ignoreBlank&quot;:true}}"/>
                <w:id w:val="2146150831"/>
                <w:placeholder>
                  <w:docPart w:val="42D1F37D8B64423E89D09C84CA2850F3"/>
                </w:placeholder>
              </w:sdtPr>
              <w:sdtEndPr/>
              <w:sdtContent>
                <w:r w:rsidR="004D7E55" w:rsidRPr="004D7E55">
                  <w:t>Modernizace ZEVO společnosti SAKO</w:t>
                </w:r>
              </w:sdtContent>
            </w:sdt>
          </w:p>
        </w:tc>
      </w:tr>
      <w:tr w:rsidR="0020240D" w:rsidRPr="00DD4FCD" w14:paraId="0B0A6C83" w14:textId="77777777" w:rsidTr="0075015B">
        <w:trPr>
          <w:trHeight w:val="227"/>
        </w:trPr>
        <w:tc>
          <w:tcPr>
            <w:tcW w:w="1164" w:type="dxa"/>
          </w:tcPr>
          <w:p w14:paraId="3B04BD26" w14:textId="77777777" w:rsidR="0020240D" w:rsidRPr="00DD4FCD" w:rsidRDefault="0020240D" w:rsidP="0075015B">
            <w:pPr>
              <w:pStyle w:val="DocumentInfo"/>
            </w:pPr>
            <w:bookmarkStart w:id="28" w:name="LAN_Version"/>
            <w:r w:rsidRPr="00DD4FCD">
              <w:t>Verze</w:t>
            </w:r>
            <w:bookmarkEnd w:id="28"/>
          </w:p>
        </w:tc>
        <w:tc>
          <w:tcPr>
            <w:tcW w:w="6037" w:type="dxa"/>
          </w:tcPr>
          <w:p w14:paraId="3FD93671" w14:textId="76D82EDC" w:rsidR="0020240D" w:rsidRPr="00DD4FCD" w:rsidRDefault="001A4891" w:rsidP="0075015B">
            <w:pPr>
              <w:pStyle w:val="DocumentInfo-Bold"/>
            </w:pPr>
            <w:sdt>
              <w:sdtPr>
                <w:alias w:val="Verze"/>
                <w:tag w:val="{&quot;SkabelonDesign&quot;:{&quot;type&quot;:&quot;Text&quot;,&quot;binding&quot;:&quot;Module.Version&quot;,&quot;ignoreBlank&quot;:true}}"/>
                <w:id w:val="426161231"/>
                <w:placeholder>
                  <w:docPart w:val="11423D5989B5443FAED988B05CE20DE5"/>
                </w:placeholder>
              </w:sdtPr>
              <w:sdtEndPr/>
              <w:sdtContent>
                <w:ins w:id="29" w:author="Martin Mužila" w:date="2025-03-07T12:13:00Z" w16du:dateUtc="2025-03-07T11:13:00Z">
                  <w:r w:rsidR="001E298D">
                    <w:t>2</w:t>
                  </w:r>
                </w:ins>
                <w:del w:id="30" w:author="Martin Mužila" w:date="2025-03-07T12:13:00Z" w16du:dateUtc="2025-03-07T11:13:00Z">
                  <w:r w:rsidR="00CD458C" w:rsidDel="001E298D">
                    <w:delText>1</w:delText>
                  </w:r>
                </w:del>
              </w:sdtContent>
            </w:sdt>
          </w:p>
        </w:tc>
      </w:tr>
      <w:tr w:rsidR="0020240D" w:rsidRPr="00DD4FCD" w14:paraId="230ADD43" w14:textId="77777777" w:rsidTr="0075015B">
        <w:trPr>
          <w:trHeight w:val="227"/>
        </w:trPr>
        <w:tc>
          <w:tcPr>
            <w:tcW w:w="1164" w:type="dxa"/>
          </w:tcPr>
          <w:p w14:paraId="29F1A0CD" w14:textId="77777777" w:rsidR="0020240D" w:rsidRPr="00DD4FCD" w:rsidRDefault="0020240D" w:rsidP="0075015B">
            <w:pPr>
              <w:pStyle w:val="DocumentInfo"/>
            </w:pPr>
            <w:bookmarkStart w:id="31" w:name="LAN_Date"/>
            <w:r w:rsidRPr="00DD4FCD">
              <w:t>Datum</w:t>
            </w:r>
            <w:bookmarkEnd w:id="31"/>
          </w:p>
        </w:tc>
        <w:tc>
          <w:tcPr>
            <w:tcW w:w="6037" w:type="dxa"/>
          </w:tcPr>
          <w:p w14:paraId="35B2AFB1" w14:textId="054A7073" w:rsidR="0020240D" w:rsidRPr="00DD4FCD" w:rsidRDefault="0020240D" w:rsidP="0075015B">
            <w:pPr>
              <w:pStyle w:val="DocumentInfo-Bold"/>
              <w:rPr>
                <w:sz w:val="18"/>
              </w:rPr>
            </w:pPr>
            <w:r w:rsidRPr="00DD4FCD">
              <w:t>202</w:t>
            </w:r>
            <w:ins w:id="32" w:author="Martin Mužila" w:date="2025-03-07T12:13:00Z" w16du:dateUtc="2025-03-07T11:13:00Z">
              <w:r w:rsidR="001E298D">
                <w:t>5</w:t>
              </w:r>
            </w:ins>
            <w:del w:id="33" w:author="Martin Mužila" w:date="2025-03-07T12:13:00Z" w16du:dateUtc="2025-03-07T11:13:00Z">
              <w:r w:rsidR="00CD458C" w:rsidDel="001E298D">
                <w:delText>4</w:delText>
              </w:r>
            </w:del>
            <w:r w:rsidRPr="00DD4FCD">
              <w:t>-0</w:t>
            </w:r>
            <w:del w:id="34" w:author="Martin Mužila" w:date="2025-03-07T12:13:00Z" w16du:dateUtc="2025-03-07T11:13:00Z">
              <w:r w:rsidR="00822760" w:rsidDel="001E298D">
                <w:delText>6</w:delText>
              </w:r>
            </w:del>
            <w:ins w:id="35" w:author="Martin Mužila" w:date="2025-03-07T12:13:00Z" w16du:dateUtc="2025-03-07T11:13:00Z">
              <w:r w:rsidR="001E298D">
                <w:t>3</w:t>
              </w:r>
            </w:ins>
            <w:r w:rsidRPr="00DD4FCD">
              <w:t>-</w:t>
            </w:r>
            <w:r w:rsidR="00822760">
              <w:t>0</w:t>
            </w:r>
            <w:ins w:id="36" w:author="Martin Mužila" w:date="2025-03-07T12:13:00Z" w16du:dateUtc="2025-03-07T11:13:00Z">
              <w:r w:rsidR="001E298D">
                <w:t>4</w:t>
              </w:r>
            </w:ins>
            <w:del w:id="37" w:author="Martin Mužila" w:date="2025-03-07T12:13:00Z" w16du:dateUtc="2025-03-07T11:13:00Z">
              <w:r w:rsidR="00822760" w:rsidDel="001E298D">
                <w:delText>5</w:delText>
              </w:r>
            </w:del>
          </w:p>
        </w:tc>
      </w:tr>
      <w:tr w:rsidR="0020240D" w:rsidRPr="00DD4FCD" w14:paraId="66F8A02B" w14:textId="77777777" w:rsidTr="0075015B">
        <w:trPr>
          <w:trHeight w:val="227"/>
        </w:trPr>
        <w:tc>
          <w:tcPr>
            <w:tcW w:w="1164" w:type="dxa"/>
          </w:tcPr>
          <w:p w14:paraId="72D72383" w14:textId="77777777" w:rsidR="0020240D" w:rsidRPr="00DD4FCD" w:rsidRDefault="0020240D" w:rsidP="0075015B">
            <w:pPr>
              <w:pStyle w:val="DocumentInfo"/>
            </w:pPr>
            <w:r w:rsidRPr="00DD4FCD">
              <w:t xml:space="preserve">Dokumentace </w:t>
            </w:r>
          </w:p>
        </w:tc>
        <w:tc>
          <w:tcPr>
            <w:tcW w:w="6037" w:type="dxa"/>
          </w:tcPr>
          <w:p w14:paraId="427A4011" w14:textId="42499C8F" w:rsidR="0020240D" w:rsidRPr="00DD4FCD" w:rsidRDefault="001A4891" w:rsidP="0075015B">
            <w:pPr>
              <w:pStyle w:val="DocumentInfo-Bold"/>
            </w:pPr>
            <w:sdt>
              <w:sdtPr>
                <w:rPr>
                  <w:bCs/>
                </w:rPr>
                <w:alias w:val="Kategorie"/>
                <w:tag w:val=""/>
                <w:id w:val="924838313"/>
                <w:placeholder>
                  <w:docPart w:val="2D57785A98BB420A9CB0D76BC1A8E2F5"/>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r w:rsidR="0020240D" w:rsidRPr="00DD4FCD">
              <w:t xml:space="preserve"> </w:t>
            </w:r>
            <w:r w:rsidR="0020240D" w:rsidRPr="00DD4FCD">
              <w:fldChar w:fldCharType="begin"/>
            </w:r>
            <w:r w:rsidR="0020240D" w:rsidRPr="00DD4FCD">
              <w:instrText xml:space="preserve"> DOCPROPERTY  Folder_Code  \* MERGEFORMAT </w:instrText>
            </w:r>
            <w:r w:rsidR="0020240D" w:rsidRPr="00DD4FCD">
              <w:fldChar w:fldCharType="end"/>
            </w:r>
            <w:r w:rsidR="0020240D" w:rsidRPr="00DD4FCD">
              <w:fldChar w:fldCharType="begin"/>
            </w:r>
            <w:r w:rsidR="0020240D" w:rsidRPr="00DD4FCD">
              <w:instrText xml:space="preserve"> DOCPROPERTY  Document_FileName  \* MERGEFORMAT </w:instrText>
            </w:r>
            <w:r w:rsidR="0020240D" w:rsidRPr="00DD4FCD">
              <w:fldChar w:fldCharType="end"/>
            </w:r>
          </w:p>
        </w:tc>
      </w:tr>
      <w:bookmarkEnd w:id="27"/>
    </w:tbl>
    <w:p w14:paraId="55017603" w14:textId="77777777" w:rsidR="00D66E60" w:rsidRPr="006F29D1" w:rsidRDefault="00D66E60" w:rsidP="00066591"/>
    <w:p w14:paraId="34192D54" w14:textId="77777777" w:rsidR="008637B5" w:rsidRPr="006F29D1" w:rsidRDefault="008637B5" w:rsidP="00066591"/>
    <w:p w14:paraId="44ECB9FF" w14:textId="77777777" w:rsidR="008637B5" w:rsidRPr="006F29D1" w:rsidRDefault="008637B5" w:rsidP="005328A3"/>
    <w:p w14:paraId="48A8343E" w14:textId="77777777" w:rsidR="00025683" w:rsidRPr="006F29D1" w:rsidRDefault="00025683" w:rsidP="00066591"/>
    <w:p w14:paraId="77E908BC" w14:textId="77777777" w:rsidR="00025683" w:rsidRPr="006F29D1" w:rsidRDefault="00025683" w:rsidP="00066591">
      <w:pPr>
        <w:sectPr w:rsidR="00025683" w:rsidRPr="006F29D1" w:rsidSect="00BD54A0">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6F29D1" w14:paraId="3CBBD86C" w14:textId="77777777" w:rsidTr="00583704">
        <w:trPr>
          <w:trHeight w:hRule="exact" w:val="2892"/>
        </w:trPr>
        <w:tc>
          <w:tcPr>
            <w:tcW w:w="8791" w:type="dxa"/>
          </w:tcPr>
          <w:p w14:paraId="420108D0" w14:textId="15558E15" w:rsidR="0015620D" w:rsidRPr="006F29D1" w:rsidRDefault="00936B38" w:rsidP="0099776F">
            <w:pPr>
              <w:pStyle w:val="Nadpisobsahu"/>
              <w:ind w:left="53"/>
            </w:pPr>
            <w:bookmarkStart w:id="65" w:name="LAN_Contents"/>
            <w:r w:rsidRPr="006F29D1">
              <w:lastRenderedPageBreak/>
              <w:t>Obsah</w:t>
            </w:r>
            <w:bookmarkEnd w:id="65"/>
          </w:p>
          <w:p w14:paraId="2CD30464" w14:textId="77777777" w:rsidR="0015620D" w:rsidRPr="006F29D1" w:rsidRDefault="0015620D" w:rsidP="0015620D"/>
          <w:p w14:paraId="0A7FA8DC" w14:textId="77777777" w:rsidR="0015620D" w:rsidRPr="006F29D1" w:rsidRDefault="0015620D" w:rsidP="0015620D"/>
          <w:p w14:paraId="1A631EAF" w14:textId="77777777" w:rsidR="0015620D" w:rsidRPr="006F29D1" w:rsidRDefault="0015620D" w:rsidP="0015620D"/>
          <w:p w14:paraId="05A4538C" w14:textId="77777777" w:rsidR="0015620D" w:rsidRPr="006F29D1" w:rsidRDefault="0015620D" w:rsidP="0015620D"/>
          <w:p w14:paraId="210EC615" w14:textId="77777777" w:rsidR="0015620D" w:rsidRPr="006F29D1" w:rsidRDefault="0015620D" w:rsidP="0015620D"/>
          <w:p w14:paraId="0E38806B" w14:textId="1BA6B4AD" w:rsidR="00936B38" w:rsidRPr="006F29D1" w:rsidRDefault="0015620D" w:rsidP="0015620D">
            <w:pPr>
              <w:tabs>
                <w:tab w:val="left" w:pos="2385"/>
              </w:tabs>
            </w:pPr>
            <w:r w:rsidRPr="006F29D1">
              <w:tab/>
            </w:r>
          </w:p>
        </w:tc>
      </w:tr>
    </w:tbl>
    <w:p w14:paraId="0D6A7E4E" w14:textId="77777777" w:rsidR="0078220F" w:rsidRPr="006F29D1" w:rsidRDefault="0078220F" w:rsidP="00936B38"/>
    <w:bookmarkStart w:id="66" w:name="_Hlk493157594"/>
    <w:p w14:paraId="1A7053C9" w14:textId="5137AC38" w:rsidR="00B11F2E" w:rsidRDefault="00EF693F">
      <w:pPr>
        <w:pStyle w:val="Obsah1"/>
        <w:rPr>
          <w:rFonts w:asciiTheme="minorHAnsi" w:eastAsiaTheme="minorEastAsia" w:hAnsiTheme="minorHAnsi" w:cstheme="minorBidi"/>
          <w:b w:val="0"/>
          <w:noProof/>
          <w:kern w:val="2"/>
          <w:sz w:val="24"/>
          <w:szCs w:val="24"/>
          <w:lang w:eastAsia="cs-CZ"/>
          <w14:ligatures w14:val="standardContextual"/>
        </w:rPr>
      </w:pPr>
      <w:r w:rsidRPr="006F29D1">
        <w:rPr>
          <w:caps/>
        </w:rPr>
        <w:fldChar w:fldCharType="begin"/>
      </w:r>
      <w:r w:rsidRPr="006F29D1">
        <w:instrText xml:space="preserve"> TOC \o "1-3" \h \z \u </w:instrText>
      </w:r>
      <w:r w:rsidRPr="006F29D1">
        <w:rPr>
          <w:caps/>
        </w:rPr>
        <w:fldChar w:fldCharType="separate"/>
      </w:r>
      <w:hyperlink w:anchor="_Toc192641603" w:history="1">
        <w:r w:rsidR="00B11F2E" w:rsidRPr="00DF41EA">
          <w:rPr>
            <w:rStyle w:val="Hypertextovodkaz"/>
            <w:rFonts w:eastAsiaTheme="majorEastAsia"/>
            <w:noProof/>
          </w:rPr>
          <w:t>1.</w:t>
        </w:r>
        <w:r w:rsidR="00B11F2E">
          <w:rPr>
            <w:rFonts w:asciiTheme="minorHAnsi" w:eastAsiaTheme="minorEastAsia" w:hAnsiTheme="minorHAnsi" w:cstheme="minorBidi"/>
            <w:b w:val="0"/>
            <w:noProof/>
            <w:kern w:val="2"/>
            <w:sz w:val="24"/>
            <w:szCs w:val="24"/>
            <w:lang w:eastAsia="cs-CZ"/>
            <w14:ligatures w14:val="standardContextual"/>
          </w:rPr>
          <w:tab/>
        </w:r>
        <w:r w:rsidR="00B11F2E" w:rsidRPr="00DF41EA">
          <w:rPr>
            <w:rStyle w:val="Hypertextovodkaz"/>
            <w:rFonts w:eastAsiaTheme="majorEastAsia"/>
            <w:noProof/>
          </w:rPr>
          <w:t>Garance, environmentální a funkční požadavky</w:t>
        </w:r>
        <w:r w:rsidR="00B11F2E">
          <w:rPr>
            <w:noProof/>
            <w:webHidden/>
          </w:rPr>
          <w:tab/>
        </w:r>
        <w:r w:rsidR="00B11F2E">
          <w:rPr>
            <w:noProof/>
            <w:webHidden/>
          </w:rPr>
          <w:fldChar w:fldCharType="begin"/>
        </w:r>
        <w:r w:rsidR="00B11F2E">
          <w:rPr>
            <w:noProof/>
            <w:webHidden/>
          </w:rPr>
          <w:instrText xml:space="preserve"> PAGEREF _Toc192641603 \h </w:instrText>
        </w:r>
        <w:r w:rsidR="00B11F2E">
          <w:rPr>
            <w:noProof/>
            <w:webHidden/>
          </w:rPr>
        </w:r>
        <w:r w:rsidR="00B11F2E">
          <w:rPr>
            <w:noProof/>
            <w:webHidden/>
          </w:rPr>
          <w:fldChar w:fldCharType="separate"/>
        </w:r>
        <w:r w:rsidR="00B11F2E">
          <w:rPr>
            <w:noProof/>
            <w:webHidden/>
          </w:rPr>
          <w:t>2</w:t>
        </w:r>
        <w:r w:rsidR="00B11F2E">
          <w:rPr>
            <w:noProof/>
            <w:webHidden/>
          </w:rPr>
          <w:fldChar w:fldCharType="end"/>
        </w:r>
      </w:hyperlink>
    </w:p>
    <w:p w14:paraId="624AFDD7" w14:textId="5F7712E1" w:rsidR="00B11F2E" w:rsidRDefault="00B11F2E">
      <w:pPr>
        <w:pStyle w:val="Obsah1"/>
        <w:rPr>
          <w:rFonts w:asciiTheme="minorHAnsi" w:eastAsiaTheme="minorEastAsia" w:hAnsiTheme="minorHAnsi" w:cstheme="minorBidi"/>
          <w:b w:val="0"/>
          <w:noProof/>
          <w:kern w:val="2"/>
          <w:sz w:val="24"/>
          <w:szCs w:val="24"/>
          <w:lang w:eastAsia="cs-CZ"/>
          <w14:ligatures w14:val="standardContextual"/>
        </w:rPr>
      </w:pPr>
      <w:hyperlink w:anchor="_Toc192641604" w:history="1">
        <w:r w:rsidRPr="00DF41EA">
          <w:rPr>
            <w:rStyle w:val="Hypertextovodkaz"/>
            <w:rFonts w:eastAsiaTheme="majorEastAsia"/>
            <w:noProof/>
          </w:rPr>
          <w:t>2.</w:t>
        </w:r>
        <w:r>
          <w:rPr>
            <w:rFonts w:asciiTheme="minorHAnsi" w:eastAsiaTheme="minorEastAsia" w:hAnsiTheme="minorHAnsi" w:cstheme="minorBidi"/>
            <w:b w:val="0"/>
            <w:noProof/>
            <w:kern w:val="2"/>
            <w:sz w:val="24"/>
            <w:szCs w:val="24"/>
            <w:lang w:eastAsia="cs-CZ"/>
            <w14:ligatures w14:val="standardContextual"/>
          </w:rPr>
          <w:tab/>
        </w:r>
        <w:r w:rsidRPr="00DF41EA">
          <w:rPr>
            <w:rStyle w:val="Hypertextovodkaz"/>
            <w:rFonts w:eastAsiaTheme="majorEastAsia"/>
            <w:noProof/>
          </w:rPr>
          <w:t>Garantované hodnoty</w:t>
        </w:r>
        <w:r>
          <w:rPr>
            <w:noProof/>
            <w:webHidden/>
          </w:rPr>
          <w:tab/>
        </w:r>
        <w:r>
          <w:rPr>
            <w:noProof/>
            <w:webHidden/>
          </w:rPr>
          <w:fldChar w:fldCharType="begin"/>
        </w:r>
        <w:r>
          <w:rPr>
            <w:noProof/>
            <w:webHidden/>
          </w:rPr>
          <w:instrText xml:space="preserve"> PAGEREF _Toc192641604 \h </w:instrText>
        </w:r>
        <w:r>
          <w:rPr>
            <w:noProof/>
            <w:webHidden/>
          </w:rPr>
        </w:r>
        <w:r>
          <w:rPr>
            <w:noProof/>
            <w:webHidden/>
          </w:rPr>
          <w:fldChar w:fldCharType="separate"/>
        </w:r>
        <w:r>
          <w:rPr>
            <w:noProof/>
            <w:webHidden/>
          </w:rPr>
          <w:t>3</w:t>
        </w:r>
        <w:r>
          <w:rPr>
            <w:noProof/>
            <w:webHidden/>
          </w:rPr>
          <w:fldChar w:fldCharType="end"/>
        </w:r>
      </w:hyperlink>
    </w:p>
    <w:p w14:paraId="71F9074E" w14:textId="474B1FBC" w:rsidR="00B11F2E" w:rsidRDefault="00B11F2E">
      <w:pPr>
        <w:pStyle w:val="Obsah1"/>
        <w:rPr>
          <w:rFonts w:asciiTheme="minorHAnsi" w:eastAsiaTheme="minorEastAsia" w:hAnsiTheme="minorHAnsi" w:cstheme="minorBidi"/>
          <w:b w:val="0"/>
          <w:noProof/>
          <w:kern w:val="2"/>
          <w:sz w:val="24"/>
          <w:szCs w:val="24"/>
          <w:lang w:eastAsia="cs-CZ"/>
          <w14:ligatures w14:val="standardContextual"/>
        </w:rPr>
      </w:pPr>
      <w:hyperlink w:anchor="_Toc192641605" w:history="1">
        <w:r w:rsidRPr="00DF41EA">
          <w:rPr>
            <w:rStyle w:val="Hypertextovodkaz"/>
            <w:rFonts w:eastAsiaTheme="majorEastAsia"/>
            <w:noProof/>
          </w:rPr>
          <w:t>3.</w:t>
        </w:r>
        <w:r>
          <w:rPr>
            <w:rFonts w:asciiTheme="minorHAnsi" w:eastAsiaTheme="minorEastAsia" w:hAnsiTheme="minorHAnsi" w:cstheme="minorBidi"/>
            <w:b w:val="0"/>
            <w:noProof/>
            <w:kern w:val="2"/>
            <w:sz w:val="24"/>
            <w:szCs w:val="24"/>
            <w:lang w:eastAsia="cs-CZ"/>
            <w14:ligatures w14:val="standardContextual"/>
          </w:rPr>
          <w:tab/>
        </w:r>
        <w:r w:rsidRPr="00DF41EA">
          <w:rPr>
            <w:rStyle w:val="Hypertextovodkaz"/>
            <w:rFonts w:eastAsiaTheme="majorEastAsia"/>
            <w:noProof/>
          </w:rPr>
          <w:t>Další spotřeby chemikálií Zhotovitele</w:t>
        </w:r>
        <w:r>
          <w:rPr>
            <w:noProof/>
            <w:webHidden/>
          </w:rPr>
          <w:tab/>
        </w:r>
        <w:r>
          <w:rPr>
            <w:noProof/>
            <w:webHidden/>
          </w:rPr>
          <w:fldChar w:fldCharType="begin"/>
        </w:r>
        <w:r>
          <w:rPr>
            <w:noProof/>
            <w:webHidden/>
          </w:rPr>
          <w:instrText xml:space="preserve"> PAGEREF _Toc192641605 \h </w:instrText>
        </w:r>
        <w:r>
          <w:rPr>
            <w:noProof/>
            <w:webHidden/>
          </w:rPr>
        </w:r>
        <w:r>
          <w:rPr>
            <w:noProof/>
            <w:webHidden/>
          </w:rPr>
          <w:fldChar w:fldCharType="separate"/>
        </w:r>
        <w:r>
          <w:rPr>
            <w:noProof/>
            <w:webHidden/>
          </w:rPr>
          <w:t>10</w:t>
        </w:r>
        <w:r>
          <w:rPr>
            <w:noProof/>
            <w:webHidden/>
          </w:rPr>
          <w:fldChar w:fldCharType="end"/>
        </w:r>
      </w:hyperlink>
    </w:p>
    <w:p w14:paraId="16E1BC0F" w14:textId="799A323E" w:rsidR="00EF693F" w:rsidRPr="006F29D1" w:rsidRDefault="00EF693F" w:rsidP="00A020E4">
      <w:r w:rsidRPr="006F29D1">
        <w:fldChar w:fldCharType="end"/>
      </w:r>
      <w:bookmarkEnd w:id="66"/>
    </w:p>
    <w:p w14:paraId="6CF84D75" w14:textId="77777777" w:rsidR="00EF693F" w:rsidRPr="006F29D1" w:rsidRDefault="00EF693F" w:rsidP="00936B38">
      <w:pPr>
        <w:sectPr w:rsidR="00EF693F" w:rsidRPr="006F29D1" w:rsidSect="00BD54A0">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3C74C7D5" w14:textId="3C4AD093" w:rsidR="00F7553C" w:rsidRPr="006F29D1" w:rsidRDefault="00201971" w:rsidP="005841E3">
      <w:pPr>
        <w:pStyle w:val="Nadpis1"/>
        <w:keepLines w:val="0"/>
        <w:pageBreakBefore w:val="0"/>
        <w:numPr>
          <w:ilvl w:val="0"/>
          <w:numId w:val="19"/>
        </w:numPr>
        <w:tabs>
          <w:tab w:val="num" w:pos="0"/>
        </w:tabs>
        <w:suppressAutoHyphens w:val="0"/>
        <w:spacing w:after="230"/>
        <w:ind w:hanging="851"/>
        <w:contextualSpacing w:val="0"/>
      </w:pPr>
      <w:bookmarkStart w:id="75" w:name="_Ref244940806"/>
      <w:bookmarkStart w:id="76" w:name="_Toc252542177"/>
      <w:bookmarkStart w:id="77" w:name="_Toc277078146"/>
      <w:bookmarkStart w:id="78" w:name="_Toc280023629"/>
      <w:bookmarkStart w:id="79" w:name="_Toc302473757"/>
      <w:bookmarkStart w:id="80" w:name="_Toc376877088"/>
      <w:bookmarkStart w:id="81" w:name="_Toc192641603"/>
      <w:r w:rsidRPr="006F29D1">
        <w:lastRenderedPageBreak/>
        <w:t>Garance</w:t>
      </w:r>
      <w:r w:rsidR="00F7553C" w:rsidRPr="006F29D1">
        <w:t>, environmentální a funkční požadavky</w:t>
      </w:r>
      <w:bookmarkEnd w:id="75"/>
      <w:bookmarkEnd w:id="76"/>
      <w:bookmarkEnd w:id="77"/>
      <w:bookmarkEnd w:id="78"/>
      <w:bookmarkEnd w:id="79"/>
      <w:bookmarkEnd w:id="80"/>
      <w:bookmarkEnd w:id="81"/>
    </w:p>
    <w:p w14:paraId="1EB3BCD6" w14:textId="13A0CF9B" w:rsidR="00F7553C" w:rsidRPr="006F29D1" w:rsidRDefault="004B2A15" w:rsidP="00F7553C">
      <w:pPr>
        <w:spacing w:line="240" w:lineRule="auto"/>
      </w:pPr>
      <w:r w:rsidRPr="006F29D1">
        <w:t>V</w:t>
      </w:r>
      <w:r w:rsidR="00F7553C" w:rsidRPr="006F29D1">
        <w:t xml:space="preserve">ýkonnost a specifikace Díla </w:t>
      </w:r>
      <w:r w:rsidRPr="006F29D1">
        <w:t xml:space="preserve">je </w:t>
      </w:r>
      <w:r w:rsidR="00F7553C" w:rsidRPr="006F29D1">
        <w:t>určen</w:t>
      </w:r>
      <w:r w:rsidRPr="006F29D1">
        <w:t>a</w:t>
      </w:r>
      <w:r w:rsidR="00F7553C" w:rsidRPr="006F29D1">
        <w:t xml:space="preserve"> podle dokumentů obsažených v části III, </w:t>
      </w:r>
      <w:r w:rsidR="00F7553C" w:rsidRPr="006F29D1">
        <w:rPr>
          <w:i/>
          <w:iCs/>
        </w:rPr>
        <w:t>Rozsah Díla a</w:t>
      </w:r>
      <w:r w:rsidR="00252965">
        <w:rPr>
          <w:i/>
          <w:iCs/>
        </w:rPr>
        <w:t> </w:t>
      </w:r>
      <w:r w:rsidR="00F7553C" w:rsidRPr="006F29D1">
        <w:rPr>
          <w:i/>
          <w:iCs/>
        </w:rPr>
        <w:t>technické požadavky</w:t>
      </w:r>
      <w:r w:rsidR="00F7553C" w:rsidRPr="006F29D1">
        <w:t xml:space="preserve">. Zhotovitel musí splnit specifikace uvedené v části III, </w:t>
      </w:r>
      <w:r w:rsidR="00F7553C" w:rsidRPr="006F29D1">
        <w:rPr>
          <w:i/>
          <w:iCs/>
        </w:rPr>
        <w:t>Rozsah prací a</w:t>
      </w:r>
      <w:r w:rsidR="00252965">
        <w:rPr>
          <w:i/>
          <w:iCs/>
        </w:rPr>
        <w:t> </w:t>
      </w:r>
      <w:r w:rsidR="00F7553C" w:rsidRPr="006F29D1">
        <w:rPr>
          <w:i/>
          <w:iCs/>
        </w:rPr>
        <w:t>technické požadavky</w:t>
      </w:r>
      <w:r w:rsidR="00F7553C" w:rsidRPr="006F29D1">
        <w:t xml:space="preserve">, které tvoří základ pro výkonnostní </w:t>
      </w:r>
      <w:r w:rsidR="009F39C3" w:rsidRPr="006F29D1">
        <w:t xml:space="preserve">garantované parametry </w:t>
      </w:r>
      <w:r w:rsidRPr="006F29D1">
        <w:t>Linky</w:t>
      </w:r>
      <w:r w:rsidR="00F7553C" w:rsidRPr="006F29D1">
        <w:t>.</w:t>
      </w:r>
    </w:p>
    <w:p w14:paraId="706018C8" w14:textId="77777777" w:rsidR="00F7553C" w:rsidRPr="006F29D1" w:rsidRDefault="00F7553C" w:rsidP="00F7553C">
      <w:pPr>
        <w:spacing w:line="240" w:lineRule="auto"/>
      </w:pPr>
    </w:p>
    <w:p w14:paraId="33C7D60C" w14:textId="539EDFA4" w:rsidR="00F7553C" w:rsidRPr="006F29D1" w:rsidRDefault="00F7553C" w:rsidP="00F7553C">
      <w:pPr>
        <w:spacing w:line="240" w:lineRule="auto"/>
      </w:pPr>
      <w:r w:rsidRPr="006F29D1">
        <w:t xml:space="preserve">Část III, příloha A11, </w:t>
      </w:r>
      <w:r w:rsidR="000662CE" w:rsidRPr="006F29D1">
        <w:rPr>
          <w:i/>
          <w:iCs/>
        </w:rPr>
        <w:t>Dokončení montáže, uvádění do provozu a testování</w:t>
      </w:r>
      <w:r w:rsidRPr="006F29D1">
        <w:t xml:space="preserve"> obsahuje postupy pro uvedení do provozu a </w:t>
      </w:r>
      <w:r w:rsidR="009F39C3" w:rsidRPr="006F29D1">
        <w:t>Výkonové zkoušky</w:t>
      </w:r>
      <w:r w:rsidRPr="006F29D1">
        <w:t xml:space="preserve">, které zajistí splnění </w:t>
      </w:r>
      <w:r w:rsidR="009F39C3" w:rsidRPr="006F29D1">
        <w:t xml:space="preserve">garantovaných parametrů </w:t>
      </w:r>
      <w:r w:rsidRPr="006F29D1">
        <w:t>výkonnosti Zhotovitele.</w:t>
      </w:r>
    </w:p>
    <w:p w14:paraId="146B47BB" w14:textId="77777777" w:rsidR="00F7553C" w:rsidRPr="006F29D1" w:rsidRDefault="00F7553C" w:rsidP="00F7553C">
      <w:pPr>
        <w:spacing w:line="240" w:lineRule="auto"/>
      </w:pPr>
    </w:p>
    <w:p w14:paraId="72AB7B57" w14:textId="26841F46" w:rsidR="00F7553C" w:rsidRDefault="00201971" w:rsidP="00F7553C">
      <w:pPr>
        <w:spacing w:line="240" w:lineRule="auto"/>
      </w:pPr>
      <w:r w:rsidRPr="006F29D1">
        <w:t xml:space="preserve">Garantované </w:t>
      </w:r>
      <w:r w:rsidR="00F7553C" w:rsidRPr="006F29D1">
        <w:t>požadavky na Dílo musí být splněny. Výsledky testu nelze zlepšovat přidáním rozptylu hodnot testu nebo tolerance.</w:t>
      </w:r>
    </w:p>
    <w:p w14:paraId="35B0977F" w14:textId="39759931" w:rsidR="0010164F" w:rsidRDefault="0010164F" w:rsidP="00F7553C">
      <w:pPr>
        <w:spacing w:line="240" w:lineRule="auto"/>
      </w:pPr>
    </w:p>
    <w:p w14:paraId="7B49C08F" w14:textId="6E26B82E" w:rsidR="0010164F" w:rsidRPr="005B240C" w:rsidRDefault="0010164F" w:rsidP="0010164F">
      <w:pPr>
        <w:spacing w:line="240" w:lineRule="auto"/>
      </w:pPr>
      <w:r>
        <w:t>Environmentální požadavky na ochranu životního prostředí se považují za splněné, pokud dosažené výsledky zkoušek splní stanovené minimální limity. Výsledky testu nelze zlepšit přidáním rozptylu hodnot testu nebo tolerance, i když jsou tolerance v rámci povolení akceptovány.</w:t>
      </w:r>
    </w:p>
    <w:p w14:paraId="576D1B6B" w14:textId="77777777" w:rsidR="0010164F" w:rsidRPr="005B240C" w:rsidRDefault="0010164F" w:rsidP="0010164F">
      <w:pPr>
        <w:spacing w:line="240" w:lineRule="auto"/>
      </w:pPr>
    </w:p>
    <w:p w14:paraId="6B42B18F" w14:textId="20579936" w:rsidR="0010164F" w:rsidRPr="005B240C" w:rsidRDefault="0010164F" w:rsidP="0010164F">
      <w:pPr>
        <w:spacing w:line="240" w:lineRule="auto"/>
      </w:pPr>
      <w:r>
        <w:t xml:space="preserve">Pokud nebudou environmentální požadavky na ochranu životního prostředí splněny, Dílo bude muset být opraveno v souladu se Smlouvou. Pokud nebudou splněny environmentální požadavky na ochranu životního prostředí, potom to bude považováno za podstatnou vadu podle Smlouvy.  </w:t>
      </w:r>
    </w:p>
    <w:p w14:paraId="78A2AB7D" w14:textId="77777777" w:rsidR="0010164F" w:rsidRPr="005B240C" w:rsidRDefault="0010164F" w:rsidP="0010164F">
      <w:pPr>
        <w:spacing w:line="240" w:lineRule="auto"/>
      </w:pPr>
    </w:p>
    <w:p w14:paraId="1399D406" w14:textId="58894E58" w:rsidR="0010164F" w:rsidRPr="005B240C" w:rsidRDefault="0010164F" w:rsidP="0010164F">
      <w:pPr>
        <w:spacing w:line="240" w:lineRule="auto"/>
      </w:pPr>
      <w:r>
        <w:t>Všechny požadavky, specifikace a popisy uvedené ve Smlouvě, které nejsou výslovně popsány jako garanční nebo environmentální požadavky, jsou považovány za funkční požadavky.  Pokud nebudou tyto funkční požadavky popsané ve Smlouvě splněny, bude to považováno za vadu, která bude Zhotovitelem odstraněna v souladu se Smlouvou.</w:t>
      </w:r>
    </w:p>
    <w:p w14:paraId="6F82C79C" w14:textId="77777777" w:rsidR="0010164F" w:rsidRPr="006F29D1" w:rsidRDefault="0010164F" w:rsidP="00F7553C">
      <w:pPr>
        <w:spacing w:line="240" w:lineRule="auto"/>
      </w:pPr>
    </w:p>
    <w:p w14:paraId="37A7B177" w14:textId="77777777" w:rsidR="00F7553C" w:rsidRPr="006F29D1" w:rsidRDefault="00F7553C" w:rsidP="00F7553C">
      <w:pPr>
        <w:spacing w:line="240" w:lineRule="auto"/>
      </w:pPr>
    </w:p>
    <w:p w14:paraId="7978F1E9" w14:textId="3AFD466E" w:rsidR="006F7C47" w:rsidRPr="006F29D1" w:rsidRDefault="006F7C47">
      <w:r w:rsidRPr="006F29D1">
        <w:br w:type="page"/>
      </w:r>
    </w:p>
    <w:p w14:paraId="10085F36" w14:textId="4D83FDAF" w:rsidR="00852386" w:rsidRPr="006F29D1" w:rsidRDefault="009F39C3" w:rsidP="005841E3">
      <w:pPr>
        <w:pStyle w:val="Nadpis1"/>
        <w:keepLines w:val="0"/>
        <w:pageBreakBefore w:val="0"/>
        <w:numPr>
          <w:ilvl w:val="0"/>
          <w:numId w:val="19"/>
        </w:numPr>
        <w:tabs>
          <w:tab w:val="num" w:pos="0"/>
        </w:tabs>
        <w:suppressAutoHyphens w:val="0"/>
        <w:spacing w:after="230"/>
        <w:ind w:hanging="851"/>
        <w:contextualSpacing w:val="0"/>
      </w:pPr>
      <w:bookmarkStart w:id="82" w:name="_Toc192641604"/>
      <w:bookmarkStart w:id="83" w:name="_Hlk66886163"/>
      <w:bookmarkStart w:id="84" w:name="_Hlk29334281"/>
      <w:r w:rsidRPr="006F29D1">
        <w:lastRenderedPageBreak/>
        <w:t>Garantované hodnoty</w:t>
      </w:r>
      <w:bookmarkEnd w:id="82"/>
    </w:p>
    <w:bookmarkEnd w:id="83"/>
    <w:p w14:paraId="2C395BF5" w14:textId="77777777" w:rsidR="00852386" w:rsidRPr="006F29D1" w:rsidRDefault="00852386" w:rsidP="00852386"/>
    <w:tbl>
      <w:tblPr>
        <w:tblW w:w="9357" w:type="dxa"/>
        <w:tblInd w:w="-431" w:type="dxa"/>
        <w:tblLayout w:type="fixed"/>
        <w:tblCellMar>
          <w:left w:w="70" w:type="dxa"/>
          <w:right w:w="70" w:type="dxa"/>
        </w:tblCellMar>
        <w:tblLook w:val="0000" w:firstRow="0" w:lastRow="0" w:firstColumn="0" w:lastColumn="0" w:noHBand="0" w:noVBand="0"/>
      </w:tblPr>
      <w:tblGrid>
        <w:gridCol w:w="2978"/>
        <w:gridCol w:w="2054"/>
        <w:gridCol w:w="1631"/>
        <w:gridCol w:w="1345"/>
        <w:gridCol w:w="142"/>
        <w:gridCol w:w="1207"/>
      </w:tblGrid>
      <w:tr w:rsidR="00852386" w:rsidRPr="006F29D1" w14:paraId="3156052A" w14:textId="77777777" w:rsidTr="005841E3">
        <w:trPr>
          <w:trHeight w:val="580"/>
          <w:tblHeader/>
        </w:trPr>
        <w:tc>
          <w:tcPr>
            <w:tcW w:w="2978" w:type="dxa"/>
            <w:vMerge w:val="restart"/>
            <w:tcBorders>
              <w:top w:val="single" w:sz="4" w:space="0" w:color="auto"/>
              <w:left w:val="single" w:sz="4" w:space="0" w:color="auto"/>
              <w:right w:val="single" w:sz="4" w:space="0" w:color="auto"/>
            </w:tcBorders>
            <w:shd w:val="clear" w:color="auto" w:fill="BAD2E0"/>
            <w:noWrap/>
          </w:tcPr>
          <w:p w14:paraId="2B22EBB2" w14:textId="7DFF31C3" w:rsidR="009F39C3" w:rsidRPr="006F29D1" w:rsidRDefault="00852386" w:rsidP="00A020E4">
            <w:pPr>
              <w:pStyle w:val="Nadpis7"/>
            </w:pPr>
            <w:bookmarkStart w:id="85" w:name="_Ref358905387"/>
            <w:bookmarkStart w:id="86" w:name="_Ref367092910"/>
            <w:r w:rsidRPr="006F29D1">
              <w:t>Tab</w:t>
            </w:r>
            <w:r w:rsidR="009F39C3" w:rsidRPr="006F29D1">
              <w:t>ulka 1</w:t>
            </w:r>
            <w:bookmarkEnd w:id="85"/>
            <w:bookmarkEnd w:id="86"/>
          </w:p>
          <w:p w14:paraId="2F898877" w14:textId="224E2660" w:rsidR="00852386" w:rsidRPr="006F29D1" w:rsidRDefault="00852386" w:rsidP="00A020E4">
            <w:pPr>
              <w:pStyle w:val="Nadpis7"/>
            </w:pPr>
            <w:r w:rsidRPr="006F29D1">
              <w:t>Všeobecně</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583C7794" w14:textId="731320EE" w:rsidR="00852386" w:rsidRPr="006F29D1" w:rsidRDefault="00D319BB" w:rsidP="00A020E4">
            <w:pPr>
              <w:spacing w:line="240" w:lineRule="auto"/>
              <w:jc w:val="center"/>
              <w:rPr>
                <w:rFonts w:cs="Arial"/>
                <w:b/>
                <w:bCs/>
              </w:rPr>
            </w:pPr>
            <w:r w:rsidRPr="006F29D1">
              <w:rPr>
                <w:b/>
                <w:bCs/>
              </w:rPr>
              <w:t>Požadované garance Objednatelem</w:t>
            </w:r>
            <w:r w:rsidR="00852386" w:rsidRPr="006F29D1">
              <w:rPr>
                <w:b/>
                <w:bCs/>
              </w:rPr>
              <w:t xml:space="preserve"> </w:t>
            </w:r>
          </w:p>
        </w:tc>
        <w:tc>
          <w:tcPr>
            <w:tcW w:w="1487" w:type="dxa"/>
            <w:gridSpan w:val="2"/>
            <w:tcBorders>
              <w:top w:val="single" w:sz="4" w:space="0" w:color="auto"/>
              <w:left w:val="single" w:sz="4" w:space="0" w:color="auto"/>
              <w:right w:val="nil"/>
            </w:tcBorders>
            <w:shd w:val="clear" w:color="auto" w:fill="BAD2E0"/>
          </w:tcPr>
          <w:p w14:paraId="22C45B8F" w14:textId="7AE936A8" w:rsidR="00852386" w:rsidRPr="006F29D1" w:rsidRDefault="003E6178" w:rsidP="00A020E4">
            <w:pPr>
              <w:spacing w:line="240" w:lineRule="auto"/>
              <w:rPr>
                <w:rFonts w:cs="Arial"/>
              </w:rPr>
            </w:pPr>
            <w:r w:rsidRPr="006F29D1">
              <w:rPr>
                <w:b/>
              </w:rPr>
              <w:t xml:space="preserve">Garance </w:t>
            </w:r>
            <w:r w:rsidR="00852386" w:rsidRPr="006F29D1">
              <w:rPr>
                <w:b/>
              </w:rPr>
              <w:t>Zhotovitele</w:t>
            </w:r>
            <w:r w:rsidR="00852386" w:rsidRPr="006F29D1">
              <w:t xml:space="preserve"> </w:t>
            </w:r>
          </w:p>
        </w:tc>
        <w:tc>
          <w:tcPr>
            <w:tcW w:w="1207" w:type="dxa"/>
            <w:tcBorders>
              <w:top w:val="single" w:sz="4" w:space="0" w:color="auto"/>
              <w:left w:val="nil"/>
              <w:right w:val="single" w:sz="4" w:space="0" w:color="auto"/>
            </w:tcBorders>
            <w:shd w:val="clear" w:color="auto" w:fill="BAD2E0"/>
          </w:tcPr>
          <w:p w14:paraId="61F93AEA" w14:textId="77777777" w:rsidR="00852386" w:rsidRPr="006F29D1" w:rsidRDefault="00852386" w:rsidP="00A020E4">
            <w:pPr>
              <w:spacing w:line="240" w:lineRule="auto"/>
              <w:rPr>
                <w:rFonts w:cs="Arial"/>
              </w:rPr>
            </w:pPr>
            <w:r w:rsidRPr="006F29D1">
              <w:t> </w:t>
            </w:r>
          </w:p>
        </w:tc>
      </w:tr>
      <w:tr w:rsidR="00852386" w:rsidRPr="006F29D1" w14:paraId="087B68AB" w14:textId="77777777" w:rsidTr="005841E3">
        <w:trPr>
          <w:trHeight w:val="300"/>
          <w:tblHeader/>
        </w:trPr>
        <w:tc>
          <w:tcPr>
            <w:tcW w:w="2978" w:type="dxa"/>
            <w:vMerge/>
            <w:tcBorders>
              <w:left w:val="single" w:sz="4" w:space="0" w:color="auto"/>
              <w:right w:val="single" w:sz="4" w:space="0" w:color="auto"/>
            </w:tcBorders>
            <w:shd w:val="clear" w:color="auto" w:fill="BAD2E0"/>
            <w:noWrap/>
          </w:tcPr>
          <w:p w14:paraId="4C10F426" w14:textId="77777777" w:rsidR="00852386" w:rsidRPr="006F29D1"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4173321E" w14:textId="77777777" w:rsidR="00852386" w:rsidRPr="006F29D1" w:rsidRDefault="00852386" w:rsidP="00A020E4">
            <w:pPr>
              <w:spacing w:line="240" w:lineRule="auto"/>
              <w:rPr>
                <w:rFonts w:cs="Arial"/>
                <w:b/>
                <w:bCs/>
              </w:rPr>
            </w:pPr>
          </w:p>
        </w:tc>
        <w:tc>
          <w:tcPr>
            <w:tcW w:w="1487" w:type="dxa"/>
            <w:gridSpan w:val="2"/>
            <w:tcBorders>
              <w:top w:val="nil"/>
              <w:left w:val="single" w:sz="4" w:space="0" w:color="auto"/>
              <w:bottom w:val="single" w:sz="4" w:space="0" w:color="auto"/>
              <w:right w:val="nil"/>
            </w:tcBorders>
            <w:shd w:val="clear" w:color="auto" w:fill="BAD2E0"/>
          </w:tcPr>
          <w:p w14:paraId="7B567A58" w14:textId="77777777" w:rsidR="00852386" w:rsidRPr="006F29D1" w:rsidRDefault="00852386" w:rsidP="00A020E4">
            <w:pPr>
              <w:spacing w:line="240" w:lineRule="auto"/>
              <w:rPr>
                <w:rFonts w:cs="Arial"/>
              </w:rPr>
            </w:pPr>
            <w:r w:rsidRPr="006F29D1">
              <w:t>Datum:</w:t>
            </w:r>
          </w:p>
        </w:tc>
        <w:tc>
          <w:tcPr>
            <w:tcW w:w="1207" w:type="dxa"/>
            <w:tcBorders>
              <w:top w:val="nil"/>
              <w:left w:val="nil"/>
              <w:bottom w:val="single" w:sz="4" w:space="0" w:color="auto"/>
              <w:right w:val="single" w:sz="4" w:space="0" w:color="auto"/>
            </w:tcBorders>
            <w:shd w:val="clear" w:color="auto" w:fill="BAD2E0"/>
          </w:tcPr>
          <w:p w14:paraId="3FA06CD1" w14:textId="77777777" w:rsidR="00852386" w:rsidRPr="006F29D1" w:rsidRDefault="00852386" w:rsidP="00A020E4">
            <w:pPr>
              <w:spacing w:line="240" w:lineRule="auto"/>
              <w:rPr>
                <w:rFonts w:cs="Arial"/>
              </w:rPr>
            </w:pPr>
            <w:r w:rsidRPr="006F29D1">
              <w:t> </w:t>
            </w:r>
          </w:p>
        </w:tc>
      </w:tr>
      <w:tr w:rsidR="00852386" w:rsidRPr="006F29D1" w14:paraId="098B2685" w14:textId="77777777" w:rsidTr="005841E3">
        <w:trPr>
          <w:trHeight w:val="835"/>
          <w:tblHeader/>
        </w:trPr>
        <w:tc>
          <w:tcPr>
            <w:tcW w:w="2978" w:type="dxa"/>
            <w:vMerge/>
            <w:tcBorders>
              <w:left w:val="single" w:sz="4" w:space="0" w:color="auto"/>
              <w:right w:val="single" w:sz="4" w:space="0" w:color="auto"/>
            </w:tcBorders>
            <w:shd w:val="clear" w:color="auto" w:fill="BAD2E0"/>
            <w:noWrap/>
            <w:vAlign w:val="bottom"/>
          </w:tcPr>
          <w:p w14:paraId="016B1A54" w14:textId="77777777" w:rsidR="00852386" w:rsidRPr="006F29D1"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04DDB075" w14:textId="77777777" w:rsidR="00852386" w:rsidRPr="006F29D1" w:rsidRDefault="00852386" w:rsidP="00A020E4">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47C724DD" w14:textId="3FE32F51" w:rsidR="00852386" w:rsidRPr="006F29D1" w:rsidRDefault="00852386" w:rsidP="00A020E4">
            <w:pPr>
              <w:spacing w:line="240" w:lineRule="auto"/>
              <w:rPr>
                <w:rFonts w:cs="Arial"/>
              </w:rPr>
            </w:pPr>
            <w:r w:rsidRPr="006F29D1">
              <w:t xml:space="preserve">Razítko </w:t>
            </w:r>
            <w:r w:rsidR="009F39C3" w:rsidRPr="006F29D1">
              <w:t>Zhotovitele</w:t>
            </w:r>
            <w:r w:rsidRPr="006F29D1">
              <w:t>: </w:t>
            </w:r>
          </w:p>
        </w:tc>
        <w:tc>
          <w:tcPr>
            <w:tcW w:w="1207" w:type="dxa"/>
            <w:tcBorders>
              <w:top w:val="single" w:sz="4" w:space="0" w:color="auto"/>
              <w:left w:val="nil"/>
              <w:right w:val="single" w:sz="4" w:space="0" w:color="auto"/>
            </w:tcBorders>
            <w:shd w:val="clear" w:color="auto" w:fill="BAD2E0"/>
          </w:tcPr>
          <w:p w14:paraId="3DDE05A3" w14:textId="77777777" w:rsidR="00852386" w:rsidRPr="006F29D1" w:rsidRDefault="00852386" w:rsidP="00A020E4">
            <w:pPr>
              <w:spacing w:line="240" w:lineRule="auto"/>
              <w:rPr>
                <w:rFonts w:cs="Arial"/>
              </w:rPr>
            </w:pPr>
            <w:r w:rsidRPr="006F29D1">
              <w:t> </w:t>
            </w:r>
          </w:p>
        </w:tc>
      </w:tr>
      <w:tr w:rsidR="00F75EAF" w:rsidRPr="006F29D1" w14:paraId="0FDE9F6D" w14:textId="77777777" w:rsidTr="005841E3">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3A5169CC" w14:textId="19E07401" w:rsidR="00F75EAF" w:rsidRPr="006F29D1" w:rsidRDefault="009F39C3">
            <w:pPr>
              <w:spacing w:line="240" w:lineRule="auto"/>
              <w:rPr>
                <w:rFonts w:cs="Arial"/>
              </w:rPr>
            </w:pPr>
            <w:r w:rsidRPr="006F29D1">
              <w:t>Garantovaný parametr</w:t>
            </w:r>
          </w:p>
        </w:tc>
        <w:tc>
          <w:tcPr>
            <w:tcW w:w="2054" w:type="dxa"/>
            <w:tcBorders>
              <w:top w:val="single" w:sz="4" w:space="0" w:color="auto"/>
              <w:left w:val="single" w:sz="4" w:space="0" w:color="auto"/>
              <w:bottom w:val="nil"/>
              <w:right w:val="single" w:sz="4" w:space="0" w:color="auto"/>
            </w:tcBorders>
            <w:shd w:val="clear" w:color="auto" w:fill="DEE8F0"/>
          </w:tcPr>
          <w:p w14:paraId="60549AC3" w14:textId="52CEFAB1" w:rsidR="00F75EAF" w:rsidRPr="006F29D1" w:rsidRDefault="009F39C3" w:rsidP="00A020E4">
            <w:pPr>
              <w:spacing w:line="240" w:lineRule="auto"/>
              <w:rPr>
                <w:rFonts w:cs="Arial"/>
              </w:rPr>
            </w:pPr>
            <w:r w:rsidRPr="006F29D1">
              <w:t>Garantovaná</w:t>
            </w:r>
          </w:p>
        </w:tc>
        <w:tc>
          <w:tcPr>
            <w:tcW w:w="1631" w:type="dxa"/>
            <w:tcBorders>
              <w:top w:val="single" w:sz="4" w:space="0" w:color="auto"/>
              <w:left w:val="single" w:sz="4" w:space="0" w:color="auto"/>
              <w:bottom w:val="nil"/>
              <w:right w:val="single" w:sz="4" w:space="0" w:color="auto"/>
            </w:tcBorders>
            <w:shd w:val="clear" w:color="auto" w:fill="DEE8F0"/>
          </w:tcPr>
          <w:p w14:paraId="28C21B02" w14:textId="69743835" w:rsidR="00F75EAF" w:rsidRPr="006F29D1" w:rsidRDefault="00F75EAF" w:rsidP="00A020E4">
            <w:pPr>
              <w:spacing w:line="240" w:lineRule="auto"/>
              <w:rPr>
                <w:rFonts w:cs="Arial"/>
              </w:rPr>
            </w:pPr>
            <w:r w:rsidRPr="006F29D1">
              <w:t>Pozn</w:t>
            </w:r>
            <w:r w:rsidR="009F39C3" w:rsidRPr="006F29D1">
              <w:t>ámka/</w:t>
            </w:r>
            <w:r w:rsidRPr="006F29D1">
              <w:t xml:space="preserve"> </w:t>
            </w:r>
          </w:p>
        </w:tc>
        <w:tc>
          <w:tcPr>
            <w:tcW w:w="1345" w:type="dxa"/>
            <w:tcBorders>
              <w:top w:val="single" w:sz="4" w:space="0" w:color="auto"/>
              <w:left w:val="single" w:sz="4" w:space="0" w:color="auto"/>
              <w:bottom w:val="nil"/>
              <w:right w:val="single" w:sz="4" w:space="0" w:color="auto"/>
            </w:tcBorders>
            <w:shd w:val="clear" w:color="auto" w:fill="DEE8F0"/>
          </w:tcPr>
          <w:p w14:paraId="3992F258" w14:textId="2A9D3647" w:rsidR="00F75EAF" w:rsidRPr="006F29D1" w:rsidRDefault="009F39C3" w:rsidP="00A020E4">
            <w:pPr>
              <w:spacing w:line="240" w:lineRule="auto"/>
              <w:rPr>
                <w:rFonts w:cs="Arial"/>
              </w:rPr>
            </w:pPr>
            <w:r w:rsidRPr="006F29D1">
              <w:t>Garantovaná</w:t>
            </w:r>
          </w:p>
        </w:tc>
        <w:tc>
          <w:tcPr>
            <w:tcW w:w="1349" w:type="dxa"/>
            <w:gridSpan w:val="2"/>
            <w:tcBorders>
              <w:top w:val="single" w:sz="4" w:space="0" w:color="auto"/>
              <w:left w:val="single" w:sz="4" w:space="0" w:color="auto"/>
              <w:bottom w:val="nil"/>
              <w:right w:val="single" w:sz="4" w:space="0" w:color="auto"/>
            </w:tcBorders>
            <w:shd w:val="clear" w:color="auto" w:fill="DEE8F0"/>
          </w:tcPr>
          <w:p w14:paraId="5567F2E8" w14:textId="6C380048" w:rsidR="00F75EAF" w:rsidRPr="006F29D1" w:rsidRDefault="00F75EAF" w:rsidP="00A020E4">
            <w:pPr>
              <w:spacing w:line="240" w:lineRule="auto"/>
              <w:rPr>
                <w:rFonts w:cs="Arial"/>
              </w:rPr>
            </w:pPr>
            <w:r w:rsidRPr="006F29D1">
              <w:t>Pozn</w:t>
            </w:r>
            <w:r w:rsidR="009F39C3" w:rsidRPr="006F29D1">
              <w:t>ámka/</w:t>
            </w:r>
          </w:p>
        </w:tc>
      </w:tr>
      <w:tr w:rsidR="00F75EAF" w:rsidRPr="006F29D1" w14:paraId="7977F34E" w14:textId="77777777" w:rsidTr="005841E3">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6A96D6B6" w14:textId="5522BF02" w:rsidR="00F75EAF" w:rsidRPr="006F29D1" w:rsidRDefault="00F75EAF" w:rsidP="00A020E4">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37B7F436" w14:textId="7396DB9F" w:rsidR="00F75EAF" w:rsidRPr="006F29D1" w:rsidRDefault="00D319BB" w:rsidP="00A020E4">
            <w:pPr>
              <w:spacing w:line="240" w:lineRule="auto"/>
              <w:rPr>
                <w:rFonts w:cs="Arial"/>
              </w:rPr>
            </w:pPr>
            <w:r w:rsidRPr="006F29D1">
              <w:t>h</w:t>
            </w:r>
            <w:r w:rsidR="00F75EAF" w:rsidRPr="006F29D1">
              <w:t>odnot</w:t>
            </w:r>
            <w:r w:rsidR="009F39C3" w:rsidRPr="006F29D1">
              <w:t>a</w:t>
            </w:r>
            <w:r w:rsidR="00F75EAF" w:rsidRPr="006F29D1">
              <w:t>/</w:t>
            </w:r>
            <w:r w:rsidR="009F39C3" w:rsidRPr="006F29D1">
              <w:t>údaj</w:t>
            </w:r>
          </w:p>
        </w:tc>
        <w:tc>
          <w:tcPr>
            <w:tcW w:w="1631" w:type="dxa"/>
            <w:tcBorders>
              <w:top w:val="nil"/>
              <w:left w:val="single" w:sz="4" w:space="0" w:color="auto"/>
              <w:bottom w:val="single" w:sz="4" w:space="0" w:color="auto"/>
              <w:right w:val="single" w:sz="4" w:space="0" w:color="auto"/>
            </w:tcBorders>
            <w:shd w:val="clear" w:color="auto" w:fill="DEE8F0"/>
          </w:tcPr>
          <w:p w14:paraId="27208B45" w14:textId="77777777" w:rsidR="00F75EAF" w:rsidRPr="006F29D1" w:rsidRDefault="00F75EAF" w:rsidP="00A020E4">
            <w:pPr>
              <w:spacing w:line="240" w:lineRule="auto"/>
              <w:rPr>
                <w:rFonts w:cs="Arial"/>
              </w:rPr>
            </w:pPr>
            <w:r w:rsidRPr="006F29D1">
              <w:t>Reference</w:t>
            </w:r>
          </w:p>
        </w:tc>
        <w:tc>
          <w:tcPr>
            <w:tcW w:w="1345" w:type="dxa"/>
            <w:tcBorders>
              <w:top w:val="nil"/>
              <w:left w:val="single" w:sz="4" w:space="0" w:color="auto"/>
              <w:bottom w:val="single" w:sz="4" w:space="0" w:color="auto"/>
              <w:right w:val="single" w:sz="4" w:space="0" w:color="auto"/>
            </w:tcBorders>
            <w:shd w:val="clear" w:color="auto" w:fill="DEE8F0"/>
          </w:tcPr>
          <w:p w14:paraId="268B8CC4" w14:textId="50F91A01" w:rsidR="00F75EAF" w:rsidRPr="006F29D1" w:rsidRDefault="00D319BB" w:rsidP="00A020E4">
            <w:pPr>
              <w:spacing w:line="240" w:lineRule="auto"/>
              <w:rPr>
                <w:rFonts w:cs="Arial"/>
              </w:rPr>
            </w:pPr>
            <w:r w:rsidRPr="006F29D1">
              <w:t>h</w:t>
            </w:r>
            <w:r w:rsidR="00F75EAF" w:rsidRPr="006F29D1">
              <w:t>odnot</w:t>
            </w:r>
            <w:r w:rsidR="009F39C3" w:rsidRPr="006F29D1">
              <w:t>a</w:t>
            </w:r>
            <w:r w:rsidR="00F75EAF" w:rsidRPr="006F29D1">
              <w:t>/</w:t>
            </w:r>
            <w:r w:rsidR="009F39C3" w:rsidRPr="006F29D1">
              <w:t>údaj</w:t>
            </w:r>
          </w:p>
        </w:tc>
        <w:tc>
          <w:tcPr>
            <w:tcW w:w="1349" w:type="dxa"/>
            <w:gridSpan w:val="2"/>
            <w:tcBorders>
              <w:top w:val="nil"/>
              <w:left w:val="single" w:sz="4" w:space="0" w:color="auto"/>
              <w:bottom w:val="single" w:sz="4" w:space="0" w:color="auto"/>
              <w:right w:val="single" w:sz="4" w:space="0" w:color="auto"/>
            </w:tcBorders>
            <w:shd w:val="clear" w:color="auto" w:fill="DEE8F0"/>
          </w:tcPr>
          <w:p w14:paraId="52A4059B" w14:textId="77777777" w:rsidR="00F75EAF" w:rsidRPr="006F29D1" w:rsidRDefault="00F75EAF" w:rsidP="00A020E4">
            <w:pPr>
              <w:spacing w:line="240" w:lineRule="auto"/>
              <w:rPr>
                <w:rFonts w:cs="Arial"/>
              </w:rPr>
            </w:pPr>
            <w:r w:rsidRPr="006F29D1">
              <w:t>Reference</w:t>
            </w:r>
          </w:p>
        </w:tc>
      </w:tr>
      <w:tr w:rsidR="009160B7" w:rsidRPr="006F29D1" w14:paraId="2866D09E"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2A3D227E" w14:textId="7F676F80" w:rsidR="009160B7" w:rsidRPr="006F29D1" w:rsidRDefault="009160B7" w:rsidP="009160B7">
            <w:pPr>
              <w:spacing w:line="240" w:lineRule="auto"/>
              <w:rPr>
                <w:rFonts w:cs="Arial"/>
              </w:rPr>
            </w:pPr>
            <w:r w:rsidRPr="006F29D1">
              <w:t xml:space="preserve">Všeobecná </w:t>
            </w:r>
            <w:r w:rsidR="008B5D7B" w:rsidRPr="006F29D1">
              <w:t>garance</w:t>
            </w:r>
          </w:p>
        </w:tc>
        <w:tc>
          <w:tcPr>
            <w:tcW w:w="2054" w:type="dxa"/>
            <w:tcBorders>
              <w:top w:val="single" w:sz="4" w:space="0" w:color="auto"/>
              <w:left w:val="single" w:sz="4" w:space="0" w:color="auto"/>
              <w:bottom w:val="nil"/>
              <w:right w:val="single" w:sz="4" w:space="0" w:color="auto"/>
            </w:tcBorders>
            <w:shd w:val="clear" w:color="auto" w:fill="auto"/>
          </w:tcPr>
          <w:p w14:paraId="06610176" w14:textId="4D0EB603" w:rsidR="009160B7" w:rsidRPr="006F29D1" w:rsidRDefault="009160B7" w:rsidP="009160B7">
            <w:pPr>
              <w:spacing w:line="240" w:lineRule="auto"/>
              <w:rPr>
                <w:rFonts w:cs="Arial"/>
              </w:rPr>
            </w:pPr>
            <w:r w:rsidRPr="006F29D1">
              <w:t>min. 2 roky</w:t>
            </w:r>
          </w:p>
        </w:tc>
        <w:tc>
          <w:tcPr>
            <w:tcW w:w="1631" w:type="dxa"/>
            <w:tcBorders>
              <w:top w:val="single" w:sz="4" w:space="0" w:color="auto"/>
              <w:left w:val="nil"/>
              <w:bottom w:val="nil"/>
              <w:right w:val="nil"/>
            </w:tcBorders>
            <w:shd w:val="clear" w:color="auto" w:fill="auto"/>
          </w:tcPr>
          <w:p w14:paraId="5281BC7F" w14:textId="48697B1D"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nil"/>
              <w:right w:val="single" w:sz="4" w:space="0" w:color="auto"/>
            </w:tcBorders>
            <w:shd w:val="clear" w:color="auto" w:fill="auto"/>
          </w:tcPr>
          <w:p w14:paraId="5629298E"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nil"/>
              <w:right w:val="single" w:sz="4" w:space="0" w:color="auto"/>
            </w:tcBorders>
            <w:shd w:val="clear" w:color="auto" w:fill="auto"/>
          </w:tcPr>
          <w:p w14:paraId="042C0920" w14:textId="77777777" w:rsidR="009160B7" w:rsidRPr="006F29D1" w:rsidRDefault="009160B7" w:rsidP="009160B7">
            <w:pPr>
              <w:spacing w:line="240" w:lineRule="auto"/>
              <w:ind w:firstLineChars="100" w:firstLine="180"/>
              <w:rPr>
                <w:rFonts w:cs="Arial"/>
              </w:rPr>
            </w:pPr>
          </w:p>
        </w:tc>
      </w:tr>
      <w:tr w:rsidR="009160B7" w:rsidRPr="006F29D1" w14:paraId="2C6ADD64"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09BDFC0A" w14:textId="7393D6A8" w:rsidR="009160B7" w:rsidRPr="006F29D1" w:rsidRDefault="00D319BB" w:rsidP="009160B7">
            <w:pPr>
              <w:spacing w:line="240" w:lineRule="auto"/>
              <w:rPr>
                <w:rFonts w:cs="Arial"/>
              </w:rPr>
            </w:pPr>
            <w:r w:rsidRPr="006F29D1">
              <w:t>Garance ž</w:t>
            </w:r>
            <w:r w:rsidR="009F39C3" w:rsidRPr="006F29D1">
              <w:t>ivotnost</w:t>
            </w:r>
            <w:r w:rsidRPr="006F29D1">
              <w:t>i</w:t>
            </w:r>
            <w:r w:rsidR="009F39C3" w:rsidRPr="006F29D1">
              <w:t xml:space="preserve"> přehříváku</w:t>
            </w:r>
            <w:r w:rsidRPr="006F29D1">
              <w:t xml:space="preserve"> a související koroze a eroze</w:t>
            </w:r>
            <w:r w:rsidR="007B5260" w:rsidRPr="006F29D1">
              <w:t xml:space="preserve">  </w:t>
            </w:r>
          </w:p>
        </w:tc>
        <w:tc>
          <w:tcPr>
            <w:tcW w:w="2054" w:type="dxa"/>
            <w:tcBorders>
              <w:top w:val="single" w:sz="4" w:space="0" w:color="auto"/>
              <w:left w:val="single" w:sz="4" w:space="0" w:color="auto"/>
              <w:bottom w:val="nil"/>
              <w:right w:val="single" w:sz="4" w:space="0" w:color="auto"/>
            </w:tcBorders>
            <w:shd w:val="clear" w:color="auto" w:fill="auto"/>
          </w:tcPr>
          <w:p w14:paraId="7D86901F" w14:textId="0643BEF7" w:rsidR="009160B7" w:rsidRPr="006F29D1" w:rsidRDefault="003E6178" w:rsidP="009160B7">
            <w:pPr>
              <w:spacing w:line="240" w:lineRule="auto"/>
              <w:rPr>
                <w:rFonts w:cs="Arial"/>
              </w:rPr>
            </w:pPr>
            <w:r w:rsidRPr="006F29D1">
              <w:t xml:space="preserve">Garance </w:t>
            </w:r>
            <w:r w:rsidR="009160B7" w:rsidRPr="006F29D1">
              <w:t>po dobu 5</w:t>
            </w:r>
            <w:r w:rsidR="00D2151B">
              <w:t> </w:t>
            </w:r>
            <w:r w:rsidR="009160B7" w:rsidRPr="006F29D1">
              <w:t>let na minimální tloušťku materiálu podle EN 12953</w:t>
            </w:r>
          </w:p>
          <w:p w14:paraId="2E53EE0C" w14:textId="77777777" w:rsidR="009160B7" w:rsidRPr="006F29D1" w:rsidRDefault="009160B7" w:rsidP="009160B7">
            <w:pPr>
              <w:spacing w:line="240" w:lineRule="auto"/>
              <w:rPr>
                <w:rFonts w:cs="Arial"/>
              </w:rPr>
            </w:pPr>
          </w:p>
          <w:p w14:paraId="64E014B4" w14:textId="2D29929D" w:rsidR="009160B7" w:rsidRPr="006F29D1" w:rsidRDefault="009160B7" w:rsidP="009160B7">
            <w:pPr>
              <w:spacing w:line="240" w:lineRule="auto"/>
              <w:rPr>
                <w:rFonts w:cs="Arial"/>
              </w:rPr>
            </w:pPr>
            <w:r w:rsidRPr="006F29D1">
              <w:t xml:space="preserve">Prokázaná životnost mezi výměnou </w:t>
            </w:r>
            <w:r w:rsidR="007B5260" w:rsidRPr="006F29D1">
              <w:t>přehříváku</w:t>
            </w:r>
            <w:r w:rsidRPr="006F29D1">
              <w:t xml:space="preserve">: </w:t>
            </w:r>
            <w:r w:rsidR="00D5508A" w:rsidRPr="006F29D1">
              <w:t xml:space="preserve">5 </w:t>
            </w:r>
            <w:r w:rsidRPr="006F29D1">
              <w:t>let</w:t>
            </w:r>
          </w:p>
          <w:p w14:paraId="587AB31E" w14:textId="6AE3250C" w:rsidR="009160B7" w:rsidRPr="006F29D1" w:rsidRDefault="009160B7" w:rsidP="009160B7">
            <w:pPr>
              <w:spacing w:line="240" w:lineRule="auto"/>
              <w:rPr>
                <w:rFonts w:cs="Arial"/>
              </w:rPr>
            </w:pPr>
          </w:p>
        </w:tc>
        <w:tc>
          <w:tcPr>
            <w:tcW w:w="1631" w:type="dxa"/>
            <w:tcBorders>
              <w:top w:val="single" w:sz="4" w:space="0" w:color="auto"/>
              <w:left w:val="nil"/>
              <w:bottom w:val="nil"/>
              <w:right w:val="nil"/>
            </w:tcBorders>
            <w:shd w:val="clear" w:color="auto" w:fill="auto"/>
          </w:tcPr>
          <w:p w14:paraId="7427FAD9" w14:textId="77777777" w:rsidR="009160B7" w:rsidRPr="006F29D1" w:rsidRDefault="009160B7" w:rsidP="009160B7">
            <w:pPr>
              <w:spacing w:line="240" w:lineRule="auto"/>
              <w:rPr>
                <w:rFonts w:cs="Arial"/>
              </w:rPr>
            </w:pPr>
          </w:p>
          <w:p w14:paraId="3CCF4C52" w14:textId="77777777" w:rsidR="009160B7" w:rsidRPr="006F29D1" w:rsidRDefault="009160B7" w:rsidP="009160B7">
            <w:pPr>
              <w:spacing w:line="240" w:lineRule="auto"/>
              <w:rPr>
                <w:rFonts w:cs="Arial"/>
              </w:rPr>
            </w:pPr>
          </w:p>
          <w:p w14:paraId="77AFB86F" w14:textId="77777777" w:rsidR="009160B7" w:rsidRPr="006F29D1" w:rsidRDefault="009160B7" w:rsidP="009160B7">
            <w:pPr>
              <w:spacing w:line="240" w:lineRule="auto"/>
              <w:rPr>
                <w:rFonts w:cs="Arial"/>
              </w:rPr>
            </w:pPr>
          </w:p>
          <w:p w14:paraId="2B436194" w14:textId="77777777" w:rsidR="009160B7" w:rsidRPr="006F29D1" w:rsidRDefault="009160B7" w:rsidP="009160B7">
            <w:pPr>
              <w:spacing w:line="240" w:lineRule="auto"/>
              <w:rPr>
                <w:rFonts w:cs="Arial"/>
              </w:rPr>
            </w:pPr>
          </w:p>
          <w:p w14:paraId="3B6C6E05" w14:textId="77777777" w:rsidR="009160B7" w:rsidRPr="006F29D1" w:rsidRDefault="009160B7" w:rsidP="009160B7">
            <w:pPr>
              <w:spacing w:line="240" w:lineRule="auto"/>
              <w:rPr>
                <w:rFonts w:cs="Arial"/>
              </w:rPr>
            </w:pPr>
          </w:p>
          <w:p w14:paraId="76367B88" w14:textId="2711341F" w:rsidR="009160B7" w:rsidRPr="006F29D1" w:rsidRDefault="009160B7" w:rsidP="009160B7">
            <w:pPr>
              <w:spacing w:line="240" w:lineRule="auto"/>
              <w:rPr>
                <w:rFonts w:cs="Arial"/>
              </w:rPr>
            </w:pPr>
            <w:r w:rsidRPr="006F29D1">
              <w:t>Zhotovitel poskytne reference</w:t>
            </w:r>
          </w:p>
        </w:tc>
        <w:tc>
          <w:tcPr>
            <w:tcW w:w="1345" w:type="dxa"/>
            <w:tcBorders>
              <w:top w:val="single" w:sz="4" w:space="0" w:color="auto"/>
              <w:left w:val="single" w:sz="4" w:space="0" w:color="auto"/>
              <w:bottom w:val="nil"/>
              <w:right w:val="single" w:sz="4" w:space="0" w:color="auto"/>
            </w:tcBorders>
            <w:shd w:val="clear" w:color="auto" w:fill="auto"/>
          </w:tcPr>
          <w:p w14:paraId="232E175B" w14:textId="77777777" w:rsidR="009160B7" w:rsidRPr="006F29D1" w:rsidRDefault="009160B7" w:rsidP="009160B7">
            <w:pPr>
              <w:spacing w:line="240" w:lineRule="auto"/>
              <w:ind w:firstLineChars="100" w:firstLine="180"/>
              <w:rPr>
                <w:rFonts w:cs="Arial"/>
              </w:rPr>
            </w:pPr>
            <w:r w:rsidRPr="006F29D1">
              <w:t> </w:t>
            </w:r>
          </w:p>
        </w:tc>
        <w:tc>
          <w:tcPr>
            <w:tcW w:w="1349" w:type="dxa"/>
            <w:gridSpan w:val="2"/>
            <w:tcBorders>
              <w:top w:val="single" w:sz="4" w:space="0" w:color="auto"/>
              <w:left w:val="nil"/>
              <w:bottom w:val="nil"/>
              <w:right w:val="single" w:sz="4" w:space="0" w:color="auto"/>
            </w:tcBorders>
            <w:shd w:val="clear" w:color="auto" w:fill="auto"/>
          </w:tcPr>
          <w:p w14:paraId="3A42B6C8" w14:textId="77777777" w:rsidR="009160B7" w:rsidRPr="006F29D1" w:rsidRDefault="009160B7" w:rsidP="009160B7">
            <w:pPr>
              <w:spacing w:line="240" w:lineRule="auto"/>
              <w:ind w:firstLineChars="100" w:firstLine="180"/>
              <w:rPr>
                <w:rFonts w:cs="Arial"/>
              </w:rPr>
            </w:pPr>
            <w:r w:rsidRPr="006F29D1">
              <w:t> </w:t>
            </w:r>
          </w:p>
        </w:tc>
      </w:tr>
      <w:tr w:rsidR="009160B7" w:rsidRPr="006F29D1" w14:paraId="364E5E06"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5592D096" w14:textId="67CE2EE0" w:rsidR="009160B7" w:rsidRPr="006F29D1" w:rsidRDefault="009160B7" w:rsidP="009160B7">
            <w:pPr>
              <w:spacing w:line="240" w:lineRule="auto"/>
              <w:rPr>
                <w:rFonts w:cs="Arial"/>
              </w:rPr>
            </w:pPr>
            <w:r w:rsidRPr="006F29D1">
              <w:t xml:space="preserve">Životnost roštnic </w:t>
            </w:r>
            <w:r w:rsidRPr="006F29D1">
              <w:rPr>
                <w:vertAlign w:val="superscript"/>
              </w:rPr>
              <w:t>1)</w:t>
            </w:r>
          </w:p>
        </w:tc>
        <w:tc>
          <w:tcPr>
            <w:tcW w:w="2054" w:type="dxa"/>
            <w:tcBorders>
              <w:top w:val="single" w:sz="4" w:space="0" w:color="auto"/>
              <w:left w:val="single" w:sz="4" w:space="0" w:color="auto"/>
              <w:bottom w:val="nil"/>
              <w:right w:val="single" w:sz="4" w:space="0" w:color="auto"/>
            </w:tcBorders>
            <w:shd w:val="clear" w:color="auto" w:fill="auto"/>
          </w:tcPr>
          <w:p w14:paraId="2B36CFF0" w14:textId="77777777" w:rsidR="00D319BB" w:rsidRPr="006F29D1" w:rsidRDefault="009160B7" w:rsidP="009160B7">
            <w:pPr>
              <w:spacing w:line="240" w:lineRule="auto"/>
            </w:pPr>
            <w:r w:rsidRPr="006F29D1">
              <w:t xml:space="preserve">Provozní hodiny do 100% výměny plochy roštu </w:t>
            </w:r>
          </w:p>
          <w:p w14:paraId="41DC77EF" w14:textId="77777777" w:rsidR="00D319BB" w:rsidRPr="006F29D1" w:rsidRDefault="00D319BB" w:rsidP="009160B7">
            <w:pPr>
              <w:spacing w:line="240" w:lineRule="auto"/>
            </w:pPr>
          </w:p>
          <w:p w14:paraId="7C58F32A" w14:textId="2C2C7DA2" w:rsidR="009160B7" w:rsidRPr="006F29D1" w:rsidRDefault="009160B7" w:rsidP="009160B7">
            <w:pPr>
              <w:spacing w:line="240" w:lineRule="auto"/>
              <w:rPr>
                <w:rFonts w:cs="Arial"/>
              </w:rPr>
            </w:pPr>
            <w:r w:rsidRPr="006F29D1">
              <w:t>Min. 4 roky</w:t>
            </w:r>
          </w:p>
        </w:tc>
        <w:tc>
          <w:tcPr>
            <w:tcW w:w="1631" w:type="dxa"/>
            <w:tcBorders>
              <w:top w:val="single" w:sz="4" w:space="0" w:color="auto"/>
              <w:left w:val="nil"/>
              <w:bottom w:val="nil"/>
              <w:right w:val="nil"/>
            </w:tcBorders>
            <w:shd w:val="clear" w:color="auto" w:fill="auto"/>
          </w:tcPr>
          <w:p w14:paraId="7B7588F1" w14:textId="3C1F5FFD" w:rsidR="009160B7" w:rsidRPr="006F29D1" w:rsidRDefault="00D319BB"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nil"/>
              <w:right w:val="single" w:sz="4" w:space="0" w:color="auto"/>
            </w:tcBorders>
            <w:shd w:val="clear" w:color="auto" w:fill="auto"/>
          </w:tcPr>
          <w:p w14:paraId="67137AF6"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nil"/>
              <w:right w:val="single" w:sz="4" w:space="0" w:color="auto"/>
            </w:tcBorders>
            <w:shd w:val="clear" w:color="auto" w:fill="auto"/>
          </w:tcPr>
          <w:p w14:paraId="7161217B" w14:textId="77777777" w:rsidR="009160B7" w:rsidRPr="006F29D1" w:rsidRDefault="009160B7" w:rsidP="009160B7">
            <w:pPr>
              <w:spacing w:line="240" w:lineRule="auto"/>
              <w:ind w:firstLineChars="100" w:firstLine="180"/>
              <w:rPr>
                <w:rFonts w:cs="Arial"/>
              </w:rPr>
            </w:pPr>
          </w:p>
        </w:tc>
      </w:tr>
      <w:tr w:rsidR="009160B7" w:rsidRPr="006F29D1" w14:paraId="49EE8AED"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04FEE0CA" w14:textId="6A142A92" w:rsidR="009160B7" w:rsidRPr="006F29D1" w:rsidRDefault="009160B7" w:rsidP="009160B7">
            <w:pPr>
              <w:spacing w:line="240" w:lineRule="auto"/>
              <w:rPr>
                <w:rFonts w:cs="Arial"/>
                <w:strike/>
                <w:szCs w:val="22"/>
              </w:rPr>
            </w:pPr>
            <w:r w:rsidRPr="006F29D1">
              <w:t xml:space="preserve">Životnost membránových stěn </w:t>
            </w:r>
            <w:r w:rsidRPr="006F29D1">
              <w:rPr>
                <w:vertAlign w:val="superscript"/>
              </w:rPr>
              <w:t>2)</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102575C" w14:textId="22B201D3" w:rsidR="009160B7" w:rsidRPr="006F29D1" w:rsidRDefault="009160B7" w:rsidP="009160B7">
            <w:pPr>
              <w:spacing w:line="240" w:lineRule="auto"/>
              <w:rPr>
                <w:rFonts w:cs="Arial"/>
                <w:strike/>
                <w:szCs w:val="22"/>
              </w:rPr>
            </w:pPr>
            <w:r w:rsidRPr="006F29D1">
              <w:t>Provozní hodiny do první částečné výměny membránových stěn</w:t>
            </w:r>
          </w:p>
        </w:tc>
        <w:tc>
          <w:tcPr>
            <w:tcW w:w="1631" w:type="dxa"/>
            <w:tcBorders>
              <w:top w:val="single" w:sz="4" w:space="0" w:color="auto"/>
              <w:left w:val="nil"/>
              <w:bottom w:val="single" w:sz="4" w:space="0" w:color="auto"/>
              <w:right w:val="nil"/>
            </w:tcBorders>
            <w:shd w:val="clear" w:color="auto" w:fill="auto"/>
          </w:tcPr>
          <w:p w14:paraId="11DE442F" w14:textId="21FCCCE0"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16EA77CC"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3C0293D8" w14:textId="77777777" w:rsidR="009160B7" w:rsidRPr="006F29D1" w:rsidRDefault="009160B7" w:rsidP="009160B7">
            <w:pPr>
              <w:spacing w:line="240" w:lineRule="auto"/>
              <w:ind w:firstLineChars="100" w:firstLine="180"/>
              <w:rPr>
                <w:rFonts w:cs="Arial"/>
              </w:rPr>
            </w:pPr>
          </w:p>
        </w:tc>
      </w:tr>
      <w:tr w:rsidR="009160B7" w:rsidRPr="006F29D1" w14:paraId="294BDC58"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2522B25A" w14:textId="7A4C8351" w:rsidR="009160B7" w:rsidRPr="006F29D1" w:rsidRDefault="009160B7" w:rsidP="009160B7">
            <w:pPr>
              <w:spacing w:line="240" w:lineRule="auto"/>
              <w:rPr>
                <w:rFonts w:cs="Arial"/>
                <w:strike/>
                <w:szCs w:val="22"/>
              </w:rPr>
            </w:pPr>
            <w:r w:rsidRPr="006F29D1">
              <w:t>Životnost žáruvzdorné vyzdívky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F20E244" w14:textId="6456A160" w:rsidR="009160B7" w:rsidRPr="006F29D1" w:rsidRDefault="009160B7" w:rsidP="009160B7">
            <w:pPr>
              <w:spacing w:line="240" w:lineRule="auto"/>
              <w:rPr>
                <w:rFonts w:cs="Arial"/>
                <w:strike/>
                <w:szCs w:val="22"/>
              </w:rPr>
            </w:pPr>
            <w:r w:rsidRPr="006F29D1">
              <w:t>Provozní hodiny do první částečné výměny žáruvzdorné vyzdívky</w:t>
            </w:r>
          </w:p>
        </w:tc>
        <w:tc>
          <w:tcPr>
            <w:tcW w:w="1631" w:type="dxa"/>
            <w:tcBorders>
              <w:top w:val="single" w:sz="4" w:space="0" w:color="auto"/>
              <w:left w:val="nil"/>
              <w:bottom w:val="single" w:sz="4" w:space="0" w:color="auto"/>
              <w:right w:val="nil"/>
            </w:tcBorders>
            <w:shd w:val="clear" w:color="auto" w:fill="auto"/>
          </w:tcPr>
          <w:p w14:paraId="6B950DB0" w14:textId="6A79CFE4"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503B019D"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02B9B470" w14:textId="77777777" w:rsidR="009160B7" w:rsidRPr="006F29D1" w:rsidRDefault="009160B7" w:rsidP="009160B7">
            <w:pPr>
              <w:spacing w:line="240" w:lineRule="auto"/>
              <w:ind w:firstLineChars="100" w:firstLine="180"/>
              <w:rPr>
                <w:rFonts w:cs="Arial"/>
              </w:rPr>
            </w:pPr>
          </w:p>
        </w:tc>
      </w:tr>
      <w:tr w:rsidR="009160B7" w:rsidRPr="006F29D1" w14:paraId="11CF69F1" w14:textId="77777777" w:rsidTr="005841E3">
        <w:trPr>
          <w:trHeight w:val="540"/>
        </w:trPr>
        <w:tc>
          <w:tcPr>
            <w:tcW w:w="2978" w:type="dxa"/>
            <w:tcBorders>
              <w:top w:val="nil"/>
              <w:left w:val="single" w:sz="4" w:space="0" w:color="auto"/>
              <w:bottom w:val="single" w:sz="4" w:space="0" w:color="auto"/>
              <w:right w:val="nil"/>
            </w:tcBorders>
            <w:shd w:val="clear" w:color="auto" w:fill="auto"/>
          </w:tcPr>
          <w:p w14:paraId="39B4E1D4" w14:textId="2B678E41" w:rsidR="009160B7" w:rsidRPr="006F29D1" w:rsidRDefault="009160B7" w:rsidP="009160B7">
            <w:pPr>
              <w:spacing w:line="240" w:lineRule="auto"/>
              <w:rPr>
                <w:rFonts w:cs="Arial"/>
                <w:szCs w:val="22"/>
              </w:rPr>
            </w:pPr>
            <w:r w:rsidRPr="006F29D1">
              <w:t xml:space="preserve">Životnost </w:t>
            </w:r>
            <w:r w:rsidR="007B5260" w:rsidRPr="006F29D1">
              <w:t xml:space="preserve">návaru </w:t>
            </w:r>
            <w:r w:rsidRPr="006F29D1">
              <w:t>Inconel</w:t>
            </w:r>
            <w:r w:rsidR="00D319BB" w:rsidRPr="006F29D1">
              <w:t xml:space="preserve"> (nebo podobné korozivzdorné slitiny)</w:t>
            </w:r>
            <w:r w:rsidR="00D5508A" w:rsidRPr="006F29D1">
              <w:rPr>
                <w:vertAlign w:val="superscript"/>
              </w:rPr>
              <w:t>3)</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6B485FD3" w14:textId="099EEC70" w:rsidR="009160B7" w:rsidRPr="006F29D1" w:rsidRDefault="009160B7" w:rsidP="009160B7">
            <w:pPr>
              <w:spacing w:line="240" w:lineRule="auto"/>
              <w:rPr>
                <w:rFonts w:cs="Arial"/>
                <w:szCs w:val="22"/>
              </w:rPr>
            </w:pPr>
            <w:r w:rsidRPr="006F29D1">
              <w:t xml:space="preserve">Provozní hodiny do prvního svařování nového </w:t>
            </w:r>
            <w:r w:rsidR="00D319BB" w:rsidRPr="006F29D1">
              <w:t xml:space="preserve">opláštění </w:t>
            </w:r>
            <w:r w:rsidRPr="006F29D1">
              <w:t>Inconel</w:t>
            </w:r>
            <w:r w:rsidR="00D319BB" w:rsidRPr="006F29D1">
              <w:t>em</w:t>
            </w:r>
          </w:p>
        </w:tc>
        <w:tc>
          <w:tcPr>
            <w:tcW w:w="1631" w:type="dxa"/>
            <w:tcBorders>
              <w:top w:val="single" w:sz="4" w:space="0" w:color="auto"/>
              <w:left w:val="nil"/>
              <w:bottom w:val="single" w:sz="4" w:space="0" w:color="auto"/>
              <w:right w:val="nil"/>
            </w:tcBorders>
            <w:shd w:val="clear" w:color="auto" w:fill="auto"/>
          </w:tcPr>
          <w:p w14:paraId="52910B60" w14:textId="6BC69352"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216E471B"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1EAA997F" w14:textId="77777777" w:rsidR="009160B7" w:rsidRPr="006F29D1" w:rsidRDefault="009160B7" w:rsidP="009160B7">
            <w:pPr>
              <w:spacing w:line="240" w:lineRule="auto"/>
              <w:ind w:firstLineChars="100" w:firstLine="180"/>
              <w:rPr>
                <w:rFonts w:cs="Arial"/>
              </w:rPr>
            </w:pPr>
          </w:p>
        </w:tc>
      </w:tr>
      <w:tr w:rsidR="009160B7" w:rsidRPr="006F29D1" w14:paraId="0CC60A20" w14:textId="77777777" w:rsidTr="005841E3">
        <w:trPr>
          <w:trHeight w:val="540"/>
        </w:trPr>
        <w:tc>
          <w:tcPr>
            <w:tcW w:w="2978" w:type="dxa"/>
            <w:tcBorders>
              <w:top w:val="single" w:sz="4" w:space="0" w:color="auto"/>
              <w:left w:val="single" w:sz="4" w:space="0" w:color="auto"/>
              <w:bottom w:val="single" w:sz="4" w:space="0" w:color="auto"/>
              <w:right w:val="nil"/>
            </w:tcBorders>
            <w:shd w:val="clear" w:color="auto" w:fill="auto"/>
          </w:tcPr>
          <w:p w14:paraId="5EDB5069" w14:textId="623B7E3F" w:rsidR="009160B7" w:rsidRPr="006F29D1" w:rsidRDefault="009160B7" w:rsidP="009160B7">
            <w:pPr>
              <w:spacing w:line="240" w:lineRule="auto"/>
              <w:rPr>
                <w:rFonts w:cs="Arial"/>
                <w:szCs w:val="22"/>
              </w:rPr>
            </w:pPr>
            <w:r w:rsidRPr="006F29D1">
              <w:t>Životnost</w:t>
            </w:r>
            <w:r w:rsidR="00D319BB" w:rsidRPr="006F29D1">
              <w:t xml:space="preserve"> vaků</w:t>
            </w:r>
            <w:r w:rsidRPr="006F29D1">
              <w:t xml:space="preserve"> textilních filtrů</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1EA8BF16" w14:textId="09251D6C" w:rsidR="009160B7" w:rsidRPr="006F29D1" w:rsidRDefault="009160B7" w:rsidP="009160B7">
            <w:pPr>
              <w:spacing w:line="240" w:lineRule="auto"/>
              <w:rPr>
                <w:rFonts w:cs="Arial"/>
                <w:szCs w:val="22"/>
              </w:rPr>
            </w:pPr>
            <w:r w:rsidRPr="006F29D1">
              <w:t>Min. životnost 4 roky</w:t>
            </w:r>
          </w:p>
        </w:tc>
        <w:tc>
          <w:tcPr>
            <w:tcW w:w="1631" w:type="dxa"/>
            <w:tcBorders>
              <w:top w:val="single" w:sz="4" w:space="0" w:color="auto"/>
              <w:left w:val="nil"/>
              <w:bottom w:val="single" w:sz="4" w:space="0" w:color="auto"/>
              <w:right w:val="nil"/>
            </w:tcBorders>
            <w:shd w:val="clear" w:color="auto" w:fill="auto"/>
          </w:tcPr>
          <w:p w14:paraId="4AB77AE5" w14:textId="6FE666C3" w:rsidR="009160B7" w:rsidRPr="006F29D1" w:rsidRDefault="009160B7" w:rsidP="009160B7">
            <w:pPr>
              <w:spacing w:line="240" w:lineRule="auto"/>
              <w:rPr>
                <w:rFonts w:cs="Arial"/>
              </w:rPr>
            </w:pPr>
            <w:r w:rsidRPr="006F29D1">
              <w:t>Bude stanoveno Zhotovitelem</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7BF27D1A" w14:textId="77777777" w:rsidR="009160B7" w:rsidRPr="006F29D1" w:rsidRDefault="009160B7" w:rsidP="009160B7">
            <w:pPr>
              <w:spacing w:line="240" w:lineRule="auto"/>
              <w:ind w:firstLineChars="100" w:firstLine="180"/>
              <w:rPr>
                <w:rFonts w:cs="Arial"/>
              </w:rPr>
            </w:pPr>
          </w:p>
        </w:tc>
        <w:tc>
          <w:tcPr>
            <w:tcW w:w="1349" w:type="dxa"/>
            <w:gridSpan w:val="2"/>
            <w:tcBorders>
              <w:top w:val="single" w:sz="4" w:space="0" w:color="auto"/>
              <w:left w:val="nil"/>
              <w:bottom w:val="single" w:sz="4" w:space="0" w:color="auto"/>
              <w:right w:val="single" w:sz="4" w:space="0" w:color="auto"/>
            </w:tcBorders>
            <w:shd w:val="clear" w:color="auto" w:fill="auto"/>
          </w:tcPr>
          <w:p w14:paraId="20B64D73" w14:textId="77777777" w:rsidR="009160B7" w:rsidRPr="006F29D1" w:rsidRDefault="009160B7" w:rsidP="009160B7">
            <w:pPr>
              <w:spacing w:line="240" w:lineRule="auto"/>
              <w:ind w:firstLineChars="100" w:firstLine="180"/>
              <w:rPr>
                <w:rFonts w:cs="Arial"/>
              </w:rPr>
            </w:pPr>
          </w:p>
        </w:tc>
      </w:tr>
      <w:tr w:rsidR="009160B7" w:rsidRPr="006F29D1" w14:paraId="29EC8F2F" w14:textId="77777777" w:rsidTr="005841E3">
        <w:trPr>
          <w:trHeight w:val="540"/>
        </w:trPr>
        <w:tc>
          <w:tcPr>
            <w:tcW w:w="9357" w:type="dxa"/>
            <w:gridSpan w:val="6"/>
            <w:tcBorders>
              <w:top w:val="single" w:sz="4" w:space="0" w:color="auto"/>
            </w:tcBorders>
            <w:shd w:val="clear" w:color="auto" w:fill="auto"/>
          </w:tcPr>
          <w:p w14:paraId="5E709E48" w14:textId="2AAE611B" w:rsidR="009160B7" w:rsidRPr="006F29D1" w:rsidRDefault="009160B7" w:rsidP="009160B7">
            <w:pPr>
              <w:pStyle w:val="Odstavecseseznamem"/>
              <w:numPr>
                <w:ilvl w:val="0"/>
                <w:numId w:val="34"/>
              </w:numPr>
              <w:spacing w:line="240" w:lineRule="auto"/>
              <w:rPr>
                <w:rFonts w:cs="Arial"/>
                <w:sz w:val="15"/>
                <w:szCs w:val="15"/>
              </w:rPr>
            </w:pPr>
            <w:r w:rsidRPr="006F29D1">
              <w:rPr>
                <w:sz w:val="15"/>
                <w:szCs w:val="15"/>
              </w:rPr>
              <w:t>Výměna 100% plochy roštu je v této souvislosti definována jako</w:t>
            </w:r>
            <w:r w:rsidR="00D319BB" w:rsidRPr="006F29D1">
              <w:rPr>
                <w:sz w:val="15"/>
                <w:szCs w:val="15"/>
              </w:rPr>
              <w:t xml:space="preserve"> stav,</w:t>
            </w:r>
            <w:r w:rsidRPr="006F29D1">
              <w:rPr>
                <w:sz w:val="15"/>
                <w:szCs w:val="15"/>
              </w:rPr>
              <w:t xml:space="preserve"> když celkový počet vyměněných roštnic odpovídá celkovému počtu instalovaných roštnic.</w:t>
            </w:r>
          </w:p>
          <w:p w14:paraId="25F1E888" w14:textId="36B4E4BF" w:rsidR="009160B7" w:rsidRPr="006F29D1" w:rsidRDefault="009160B7" w:rsidP="002947F8">
            <w:pPr>
              <w:pStyle w:val="Odstavecseseznamem"/>
              <w:numPr>
                <w:ilvl w:val="0"/>
                <w:numId w:val="34"/>
              </w:numPr>
              <w:spacing w:line="240" w:lineRule="auto"/>
              <w:rPr>
                <w:rFonts w:cs="Arial"/>
                <w:sz w:val="16"/>
                <w:szCs w:val="16"/>
              </w:rPr>
            </w:pPr>
            <w:r w:rsidRPr="006F29D1">
              <w:rPr>
                <w:sz w:val="15"/>
                <w:szCs w:val="15"/>
              </w:rPr>
              <w:t>První částečná výměna membránových stěn je v této souvislosti definována jako první událost, kdy musí být část membránové stěny vyměněna, protože tato tloušťka stěny již nesplňuje minimální požadavky podle posledního vydání EN12952-3.</w:t>
            </w:r>
          </w:p>
          <w:p w14:paraId="301ED560" w14:textId="4974091B" w:rsidR="00D5508A" w:rsidRPr="006F29D1" w:rsidRDefault="005D56E0" w:rsidP="002947F8">
            <w:pPr>
              <w:pStyle w:val="Odstavecseseznamem"/>
              <w:numPr>
                <w:ilvl w:val="0"/>
                <w:numId w:val="34"/>
              </w:numPr>
              <w:spacing w:line="240" w:lineRule="auto"/>
              <w:rPr>
                <w:rFonts w:cs="Arial"/>
                <w:sz w:val="16"/>
                <w:szCs w:val="16"/>
              </w:rPr>
            </w:pPr>
            <w:r w:rsidRPr="006F29D1">
              <w:rPr>
                <w:sz w:val="15"/>
                <w:szCs w:val="15"/>
              </w:rPr>
              <w:t xml:space="preserve">První svařování </w:t>
            </w:r>
            <w:r w:rsidR="00D5508A" w:rsidRPr="006F29D1">
              <w:rPr>
                <w:sz w:val="15"/>
                <w:szCs w:val="15"/>
              </w:rPr>
              <w:t xml:space="preserve">návaru </w:t>
            </w:r>
            <w:r w:rsidRPr="006F29D1">
              <w:rPr>
                <w:sz w:val="15"/>
                <w:szCs w:val="15"/>
              </w:rPr>
              <w:t>v této souvislosti je definováno jako situace, když</w:t>
            </w:r>
            <w:r w:rsidR="00D5508A" w:rsidRPr="006F29D1">
              <w:rPr>
                <w:sz w:val="15"/>
                <w:szCs w:val="15"/>
              </w:rPr>
              <w:t xml:space="preserve"> tloušťka návaru klesne pod 0,5 mm</w:t>
            </w:r>
            <w:r w:rsidR="00D5508A" w:rsidRPr="006F29D1">
              <w:rPr>
                <w:rFonts w:cs="Arial"/>
                <w:sz w:val="16"/>
                <w:szCs w:val="16"/>
              </w:rPr>
              <w:t xml:space="preserve"> </w:t>
            </w:r>
          </w:p>
        </w:tc>
      </w:tr>
    </w:tbl>
    <w:p w14:paraId="674389A4" w14:textId="77777777" w:rsidR="00852386" w:rsidRPr="006F29D1" w:rsidRDefault="00852386" w:rsidP="00852386"/>
    <w:p w14:paraId="2504459A" w14:textId="10A81E68" w:rsidR="00852386" w:rsidRPr="006F29D1" w:rsidRDefault="00852386" w:rsidP="00852386"/>
    <w:p w14:paraId="1CA3352E" w14:textId="283DA39B" w:rsidR="009160B7" w:rsidRPr="006F29D1" w:rsidRDefault="009160B7">
      <w:r w:rsidRPr="006F29D1">
        <w:br w:type="page"/>
      </w:r>
    </w:p>
    <w:tbl>
      <w:tblPr>
        <w:tblW w:w="9357" w:type="dxa"/>
        <w:tblInd w:w="-431" w:type="dxa"/>
        <w:tblLayout w:type="fixed"/>
        <w:tblCellMar>
          <w:left w:w="70" w:type="dxa"/>
          <w:right w:w="70" w:type="dxa"/>
        </w:tblCellMar>
        <w:tblLook w:val="0000" w:firstRow="0" w:lastRow="0" w:firstColumn="0" w:lastColumn="0" w:noHBand="0" w:noVBand="0"/>
      </w:tblPr>
      <w:tblGrid>
        <w:gridCol w:w="2978"/>
        <w:gridCol w:w="2054"/>
        <w:gridCol w:w="1631"/>
        <w:gridCol w:w="1418"/>
        <w:gridCol w:w="69"/>
        <w:gridCol w:w="1207"/>
      </w:tblGrid>
      <w:tr w:rsidR="00852386" w:rsidRPr="006F29D1" w14:paraId="3C8A0C3D" w14:textId="77777777" w:rsidTr="005841E3">
        <w:trPr>
          <w:trHeight w:val="443"/>
          <w:tblHeader/>
        </w:trPr>
        <w:tc>
          <w:tcPr>
            <w:tcW w:w="2978" w:type="dxa"/>
            <w:vMerge w:val="restart"/>
            <w:tcBorders>
              <w:top w:val="single" w:sz="4" w:space="0" w:color="auto"/>
              <w:left w:val="single" w:sz="4" w:space="0" w:color="auto"/>
              <w:right w:val="single" w:sz="4" w:space="0" w:color="auto"/>
            </w:tcBorders>
            <w:shd w:val="clear" w:color="auto" w:fill="BAD2E0"/>
            <w:noWrap/>
          </w:tcPr>
          <w:p w14:paraId="36D86FBA" w14:textId="0527C1D7" w:rsidR="00D319BB" w:rsidRPr="006F29D1" w:rsidRDefault="00D319BB" w:rsidP="00A020E4">
            <w:pPr>
              <w:pStyle w:val="Nadpis7"/>
            </w:pPr>
            <w:bookmarkStart w:id="87" w:name="_Ref358905498"/>
            <w:r w:rsidRPr="006F29D1">
              <w:lastRenderedPageBreak/>
              <w:t>Tabulka</w:t>
            </w:r>
            <w:r w:rsidR="007205F4">
              <w:t xml:space="preserve"> </w:t>
            </w:r>
            <w:r w:rsidRPr="006F29D1">
              <w:t>2</w:t>
            </w:r>
          </w:p>
          <w:p w14:paraId="2FEEE370" w14:textId="31755943" w:rsidR="00852386" w:rsidRPr="006F29D1" w:rsidRDefault="00852386" w:rsidP="00A020E4">
            <w:pPr>
              <w:pStyle w:val="Nadpis7"/>
            </w:pPr>
            <w:r w:rsidRPr="006F29D1">
              <w:t>Disponibilita</w:t>
            </w:r>
            <w:bookmarkEnd w:id="87"/>
            <w:r w:rsidRPr="006F29D1">
              <w:t> </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35270399" w14:textId="6E49A25D" w:rsidR="00852386" w:rsidRPr="006F29D1" w:rsidRDefault="00D319BB" w:rsidP="00A020E4">
            <w:pPr>
              <w:spacing w:line="240" w:lineRule="auto"/>
              <w:jc w:val="center"/>
              <w:rPr>
                <w:rFonts w:cs="Arial"/>
                <w:b/>
                <w:bCs/>
              </w:rPr>
            </w:pPr>
            <w:r w:rsidRPr="006F29D1">
              <w:rPr>
                <w:b/>
                <w:bCs/>
              </w:rPr>
              <w:t>Požadované garance Objednatelem</w:t>
            </w:r>
          </w:p>
        </w:tc>
        <w:tc>
          <w:tcPr>
            <w:tcW w:w="1487" w:type="dxa"/>
            <w:gridSpan w:val="2"/>
            <w:tcBorders>
              <w:top w:val="single" w:sz="4" w:space="0" w:color="auto"/>
              <w:left w:val="single" w:sz="4" w:space="0" w:color="auto"/>
            </w:tcBorders>
            <w:shd w:val="clear" w:color="auto" w:fill="BAD2E0"/>
          </w:tcPr>
          <w:p w14:paraId="34C1E384" w14:textId="242166CB" w:rsidR="00852386" w:rsidRPr="006F29D1" w:rsidRDefault="003E6178" w:rsidP="00A020E4">
            <w:pPr>
              <w:spacing w:line="240" w:lineRule="auto"/>
              <w:rPr>
                <w:rFonts w:cs="Arial"/>
                <w:b/>
              </w:rPr>
            </w:pPr>
            <w:r w:rsidRPr="006F29D1">
              <w:rPr>
                <w:b/>
                <w:bCs/>
              </w:rPr>
              <w:t>Garance</w:t>
            </w:r>
            <w:r w:rsidRPr="006F29D1" w:rsidDel="003E6178">
              <w:rPr>
                <w:b/>
                <w:bCs/>
              </w:rPr>
              <w:t xml:space="preserve"> </w:t>
            </w:r>
            <w:r w:rsidR="00852386" w:rsidRPr="006F29D1">
              <w:rPr>
                <w:b/>
              </w:rPr>
              <w:t xml:space="preserve">Zhotovitele </w:t>
            </w:r>
          </w:p>
        </w:tc>
        <w:tc>
          <w:tcPr>
            <w:tcW w:w="1207" w:type="dxa"/>
            <w:tcBorders>
              <w:top w:val="single" w:sz="4" w:space="0" w:color="auto"/>
              <w:right w:val="single" w:sz="4" w:space="0" w:color="auto"/>
            </w:tcBorders>
            <w:shd w:val="clear" w:color="auto" w:fill="BAD2E0"/>
          </w:tcPr>
          <w:p w14:paraId="0D421E1E" w14:textId="77777777" w:rsidR="00852386" w:rsidRPr="006F29D1" w:rsidRDefault="00852386" w:rsidP="00A020E4">
            <w:pPr>
              <w:spacing w:line="240" w:lineRule="auto"/>
              <w:rPr>
                <w:rFonts w:cs="Arial"/>
              </w:rPr>
            </w:pPr>
            <w:r w:rsidRPr="006F29D1">
              <w:t> </w:t>
            </w:r>
          </w:p>
        </w:tc>
      </w:tr>
      <w:tr w:rsidR="00852386" w:rsidRPr="006F29D1" w14:paraId="73A4AF09" w14:textId="77777777" w:rsidTr="005841E3">
        <w:trPr>
          <w:trHeight w:val="442"/>
          <w:tblHeader/>
        </w:trPr>
        <w:tc>
          <w:tcPr>
            <w:tcW w:w="2978" w:type="dxa"/>
            <w:vMerge/>
            <w:tcBorders>
              <w:left w:val="single" w:sz="4" w:space="0" w:color="auto"/>
              <w:right w:val="single" w:sz="4" w:space="0" w:color="auto"/>
            </w:tcBorders>
            <w:shd w:val="clear" w:color="auto" w:fill="BAD2E0"/>
            <w:noWrap/>
          </w:tcPr>
          <w:p w14:paraId="17044180" w14:textId="77777777" w:rsidR="00852386" w:rsidRPr="006F29D1" w:rsidRDefault="00852386" w:rsidP="00A020E4">
            <w:pPr>
              <w:spacing w:line="240" w:lineRule="auto"/>
              <w:rPr>
                <w:rFonts w:cs="Arial"/>
                <w:b/>
              </w:rPr>
            </w:pPr>
          </w:p>
        </w:tc>
        <w:tc>
          <w:tcPr>
            <w:tcW w:w="3685" w:type="dxa"/>
            <w:gridSpan w:val="2"/>
            <w:vMerge/>
            <w:tcBorders>
              <w:left w:val="single" w:sz="4" w:space="0" w:color="auto"/>
              <w:right w:val="single" w:sz="4" w:space="0" w:color="auto"/>
            </w:tcBorders>
            <w:shd w:val="clear" w:color="auto" w:fill="BAD2E0"/>
          </w:tcPr>
          <w:p w14:paraId="19518DF7" w14:textId="77777777" w:rsidR="00852386" w:rsidRPr="006F29D1" w:rsidRDefault="00852386" w:rsidP="00A020E4">
            <w:pPr>
              <w:spacing w:line="240" w:lineRule="auto"/>
              <w:jc w:val="center"/>
              <w:rPr>
                <w:rFonts w:cs="Arial"/>
                <w:b/>
                <w:bCs/>
              </w:rPr>
            </w:pPr>
          </w:p>
        </w:tc>
        <w:tc>
          <w:tcPr>
            <w:tcW w:w="1487" w:type="dxa"/>
            <w:gridSpan w:val="2"/>
            <w:tcBorders>
              <w:left w:val="single" w:sz="4" w:space="0" w:color="auto"/>
              <w:bottom w:val="single" w:sz="4" w:space="0" w:color="auto"/>
            </w:tcBorders>
            <w:shd w:val="clear" w:color="auto" w:fill="BAD2E0"/>
          </w:tcPr>
          <w:p w14:paraId="68BFF4A0" w14:textId="77777777" w:rsidR="00852386" w:rsidRPr="006F29D1" w:rsidRDefault="00852386" w:rsidP="00A020E4">
            <w:pPr>
              <w:spacing w:line="240" w:lineRule="auto"/>
              <w:rPr>
                <w:rFonts w:cs="Arial"/>
              </w:rPr>
            </w:pPr>
            <w:r w:rsidRPr="006F29D1">
              <w:t>Datum:</w:t>
            </w:r>
          </w:p>
        </w:tc>
        <w:tc>
          <w:tcPr>
            <w:tcW w:w="1207" w:type="dxa"/>
            <w:tcBorders>
              <w:bottom w:val="single" w:sz="4" w:space="0" w:color="auto"/>
              <w:right w:val="single" w:sz="4" w:space="0" w:color="auto"/>
            </w:tcBorders>
            <w:shd w:val="clear" w:color="auto" w:fill="BAD2E0"/>
          </w:tcPr>
          <w:p w14:paraId="27188B4C" w14:textId="77777777" w:rsidR="00852386" w:rsidRPr="006F29D1" w:rsidRDefault="00852386" w:rsidP="00A020E4">
            <w:pPr>
              <w:spacing w:line="240" w:lineRule="auto"/>
              <w:rPr>
                <w:rFonts w:cs="Arial"/>
              </w:rPr>
            </w:pPr>
          </w:p>
        </w:tc>
      </w:tr>
      <w:tr w:rsidR="00852386" w:rsidRPr="006F29D1" w14:paraId="143E272A" w14:textId="77777777" w:rsidTr="005841E3">
        <w:trPr>
          <w:trHeight w:val="453"/>
          <w:tblHeader/>
        </w:trPr>
        <w:tc>
          <w:tcPr>
            <w:tcW w:w="2978" w:type="dxa"/>
            <w:vMerge/>
            <w:tcBorders>
              <w:left w:val="single" w:sz="4" w:space="0" w:color="auto"/>
              <w:right w:val="single" w:sz="4" w:space="0" w:color="auto"/>
            </w:tcBorders>
            <w:shd w:val="clear" w:color="auto" w:fill="BAD2E0"/>
            <w:noWrap/>
            <w:vAlign w:val="bottom"/>
          </w:tcPr>
          <w:p w14:paraId="0FDBD09A" w14:textId="77777777" w:rsidR="00852386" w:rsidRPr="006F29D1" w:rsidRDefault="00852386" w:rsidP="00A020E4">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7EDE5FCF" w14:textId="77777777" w:rsidR="00852386" w:rsidRPr="006F29D1" w:rsidRDefault="00852386" w:rsidP="00A020E4">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4E6B156F" w14:textId="19E6CDA9" w:rsidR="00852386" w:rsidRPr="006F29D1" w:rsidRDefault="00852386" w:rsidP="00A020E4">
            <w:pPr>
              <w:spacing w:line="240" w:lineRule="auto"/>
              <w:rPr>
                <w:rFonts w:cs="Arial"/>
              </w:rPr>
            </w:pPr>
            <w:r w:rsidRPr="006F29D1">
              <w:t xml:space="preserve">Razítko </w:t>
            </w:r>
            <w:r w:rsidR="00D319BB" w:rsidRPr="006F29D1">
              <w:t>Zhotovitele</w:t>
            </w:r>
            <w:r w:rsidRPr="006F29D1">
              <w:t>: </w:t>
            </w:r>
          </w:p>
          <w:p w14:paraId="340E8D6C" w14:textId="363FF371" w:rsidR="008F5E28" w:rsidRPr="006F29D1" w:rsidRDefault="008F5E28" w:rsidP="00A020E4">
            <w:pPr>
              <w:spacing w:line="240" w:lineRule="auto"/>
              <w:rPr>
                <w:rFonts w:cs="Arial"/>
              </w:rPr>
            </w:pPr>
          </w:p>
        </w:tc>
        <w:tc>
          <w:tcPr>
            <w:tcW w:w="1207" w:type="dxa"/>
            <w:tcBorders>
              <w:top w:val="single" w:sz="4" w:space="0" w:color="auto"/>
              <w:left w:val="nil"/>
              <w:right w:val="single" w:sz="4" w:space="0" w:color="auto"/>
            </w:tcBorders>
            <w:shd w:val="clear" w:color="auto" w:fill="BAD2E0"/>
          </w:tcPr>
          <w:p w14:paraId="2D544094" w14:textId="77777777" w:rsidR="00852386" w:rsidRPr="006F29D1" w:rsidRDefault="00852386" w:rsidP="00A020E4">
            <w:pPr>
              <w:spacing w:line="240" w:lineRule="auto"/>
              <w:rPr>
                <w:rFonts w:cs="Arial"/>
              </w:rPr>
            </w:pPr>
            <w:r w:rsidRPr="006F29D1">
              <w:t> </w:t>
            </w:r>
          </w:p>
        </w:tc>
      </w:tr>
      <w:tr w:rsidR="00D319BB" w:rsidRPr="006F29D1" w14:paraId="4983F381" w14:textId="77777777" w:rsidTr="00D2151B">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2F712EFB" w14:textId="4F663229" w:rsidR="00D319BB" w:rsidRPr="006F29D1" w:rsidRDefault="00D319BB" w:rsidP="00D319BB">
            <w:pPr>
              <w:spacing w:line="240" w:lineRule="auto"/>
              <w:rPr>
                <w:rFonts w:cs="Arial"/>
              </w:rPr>
            </w:pPr>
            <w:r w:rsidRPr="006F29D1">
              <w:t>Garantovaný parametr</w:t>
            </w:r>
          </w:p>
        </w:tc>
        <w:tc>
          <w:tcPr>
            <w:tcW w:w="2054" w:type="dxa"/>
            <w:tcBorders>
              <w:top w:val="single" w:sz="4" w:space="0" w:color="auto"/>
              <w:left w:val="single" w:sz="4" w:space="0" w:color="auto"/>
              <w:bottom w:val="nil"/>
              <w:right w:val="single" w:sz="4" w:space="0" w:color="auto"/>
            </w:tcBorders>
            <w:shd w:val="clear" w:color="auto" w:fill="DEE8F0"/>
          </w:tcPr>
          <w:p w14:paraId="242419EB" w14:textId="1E9F2F7B" w:rsidR="00D319BB" w:rsidRPr="006F29D1" w:rsidRDefault="00D319BB" w:rsidP="00D319BB">
            <w:pPr>
              <w:spacing w:line="240" w:lineRule="auto"/>
              <w:rPr>
                <w:rFonts w:cs="Arial"/>
              </w:rPr>
            </w:pPr>
            <w:r w:rsidRPr="006F29D1">
              <w:t>Garantovaná</w:t>
            </w:r>
          </w:p>
        </w:tc>
        <w:tc>
          <w:tcPr>
            <w:tcW w:w="1631" w:type="dxa"/>
            <w:tcBorders>
              <w:top w:val="single" w:sz="4" w:space="0" w:color="auto"/>
              <w:left w:val="single" w:sz="4" w:space="0" w:color="auto"/>
              <w:bottom w:val="nil"/>
              <w:right w:val="single" w:sz="4" w:space="0" w:color="auto"/>
            </w:tcBorders>
            <w:shd w:val="clear" w:color="auto" w:fill="DEE8F0"/>
          </w:tcPr>
          <w:p w14:paraId="180311D5" w14:textId="5BED3A54" w:rsidR="00D319BB" w:rsidRPr="006F29D1" w:rsidRDefault="00D319BB" w:rsidP="00D319BB">
            <w:pPr>
              <w:spacing w:line="240" w:lineRule="auto"/>
              <w:rPr>
                <w:rFonts w:cs="Arial"/>
              </w:rPr>
            </w:pPr>
            <w:r w:rsidRPr="006F29D1">
              <w:t xml:space="preserve">Poznámka/ </w:t>
            </w:r>
          </w:p>
        </w:tc>
        <w:tc>
          <w:tcPr>
            <w:tcW w:w="1418" w:type="dxa"/>
            <w:tcBorders>
              <w:top w:val="single" w:sz="4" w:space="0" w:color="auto"/>
              <w:left w:val="single" w:sz="4" w:space="0" w:color="auto"/>
              <w:bottom w:val="nil"/>
              <w:right w:val="single" w:sz="4" w:space="0" w:color="auto"/>
            </w:tcBorders>
            <w:shd w:val="clear" w:color="auto" w:fill="DEE8F0"/>
          </w:tcPr>
          <w:p w14:paraId="48CFDA77" w14:textId="36E38EA5" w:rsidR="00D319BB" w:rsidRPr="006F29D1" w:rsidRDefault="00D319BB" w:rsidP="00D319BB">
            <w:pPr>
              <w:spacing w:line="240" w:lineRule="auto"/>
              <w:rPr>
                <w:rFonts w:cs="Arial"/>
              </w:rPr>
            </w:pPr>
            <w:r w:rsidRPr="006F29D1">
              <w:t>Garantovaná</w:t>
            </w:r>
          </w:p>
        </w:tc>
        <w:tc>
          <w:tcPr>
            <w:tcW w:w="1276" w:type="dxa"/>
            <w:gridSpan w:val="2"/>
            <w:tcBorders>
              <w:top w:val="single" w:sz="4" w:space="0" w:color="auto"/>
              <w:left w:val="single" w:sz="4" w:space="0" w:color="auto"/>
              <w:bottom w:val="nil"/>
              <w:right w:val="single" w:sz="4" w:space="0" w:color="auto"/>
            </w:tcBorders>
            <w:shd w:val="clear" w:color="auto" w:fill="DEE8F0"/>
          </w:tcPr>
          <w:p w14:paraId="68FCE902" w14:textId="52E41985" w:rsidR="00D319BB" w:rsidRPr="006F29D1" w:rsidRDefault="00D319BB" w:rsidP="00D319BB">
            <w:pPr>
              <w:spacing w:line="240" w:lineRule="auto"/>
              <w:rPr>
                <w:rFonts w:cs="Arial"/>
              </w:rPr>
            </w:pPr>
            <w:r w:rsidRPr="006F29D1">
              <w:t>Poznámka/</w:t>
            </w:r>
          </w:p>
        </w:tc>
      </w:tr>
      <w:tr w:rsidR="00D319BB" w:rsidRPr="006F29D1" w14:paraId="7FA0CBBA" w14:textId="77777777" w:rsidTr="00D2151B">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6621666A" w14:textId="75BBC703" w:rsidR="00D319BB" w:rsidRPr="006F29D1" w:rsidRDefault="00D319BB" w:rsidP="00D319BB">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2A62E672" w14:textId="13B3EB65" w:rsidR="00D319BB" w:rsidRPr="006F29D1" w:rsidRDefault="00D319BB" w:rsidP="00D319BB">
            <w:pPr>
              <w:spacing w:line="240" w:lineRule="auto"/>
              <w:rPr>
                <w:rFonts w:cs="Arial"/>
              </w:rPr>
            </w:pPr>
            <w:r w:rsidRPr="006F29D1">
              <w:t>hodnota/údaj</w:t>
            </w:r>
          </w:p>
        </w:tc>
        <w:tc>
          <w:tcPr>
            <w:tcW w:w="1631" w:type="dxa"/>
            <w:tcBorders>
              <w:top w:val="nil"/>
              <w:left w:val="single" w:sz="4" w:space="0" w:color="auto"/>
              <w:bottom w:val="single" w:sz="4" w:space="0" w:color="auto"/>
              <w:right w:val="single" w:sz="4" w:space="0" w:color="auto"/>
            </w:tcBorders>
            <w:shd w:val="clear" w:color="auto" w:fill="DEE8F0"/>
          </w:tcPr>
          <w:p w14:paraId="2F2F7982" w14:textId="785A40A1" w:rsidR="00D319BB" w:rsidRPr="006F29D1" w:rsidRDefault="00D319BB" w:rsidP="00D319BB">
            <w:pPr>
              <w:spacing w:line="240" w:lineRule="auto"/>
              <w:rPr>
                <w:rFonts w:cs="Arial"/>
              </w:rPr>
            </w:pPr>
            <w:r w:rsidRPr="006F29D1">
              <w:t>Reference</w:t>
            </w:r>
          </w:p>
        </w:tc>
        <w:tc>
          <w:tcPr>
            <w:tcW w:w="1418" w:type="dxa"/>
            <w:tcBorders>
              <w:top w:val="nil"/>
              <w:left w:val="single" w:sz="4" w:space="0" w:color="auto"/>
              <w:bottom w:val="single" w:sz="4" w:space="0" w:color="auto"/>
              <w:right w:val="single" w:sz="4" w:space="0" w:color="auto"/>
            </w:tcBorders>
            <w:shd w:val="clear" w:color="auto" w:fill="DEE8F0"/>
          </w:tcPr>
          <w:p w14:paraId="4B553EC0" w14:textId="396E5082" w:rsidR="00D319BB" w:rsidRPr="006F29D1" w:rsidRDefault="00D319BB" w:rsidP="00D319BB">
            <w:pPr>
              <w:spacing w:line="240" w:lineRule="auto"/>
              <w:rPr>
                <w:rFonts w:cs="Arial"/>
              </w:rPr>
            </w:pPr>
            <w:r w:rsidRPr="006F29D1">
              <w:t>hodnota/údaj</w:t>
            </w:r>
          </w:p>
        </w:tc>
        <w:tc>
          <w:tcPr>
            <w:tcW w:w="1276" w:type="dxa"/>
            <w:gridSpan w:val="2"/>
            <w:tcBorders>
              <w:top w:val="nil"/>
              <w:left w:val="single" w:sz="4" w:space="0" w:color="auto"/>
              <w:bottom w:val="single" w:sz="4" w:space="0" w:color="auto"/>
              <w:right w:val="single" w:sz="4" w:space="0" w:color="auto"/>
            </w:tcBorders>
            <w:shd w:val="clear" w:color="auto" w:fill="DEE8F0"/>
          </w:tcPr>
          <w:p w14:paraId="20553361" w14:textId="7889AC55" w:rsidR="00D319BB" w:rsidRPr="006F29D1" w:rsidRDefault="00D319BB" w:rsidP="00D319BB">
            <w:pPr>
              <w:spacing w:line="240" w:lineRule="auto"/>
              <w:rPr>
                <w:rFonts w:cs="Arial"/>
              </w:rPr>
            </w:pPr>
            <w:r w:rsidRPr="006F29D1">
              <w:t>Reference</w:t>
            </w:r>
          </w:p>
        </w:tc>
      </w:tr>
      <w:tr w:rsidR="00120805" w:rsidRPr="006F29D1" w14:paraId="670813E8" w14:textId="77777777" w:rsidTr="00D2151B">
        <w:trPr>
          <w:trHeight w:val="255"/>
        </w:trPr>
        <w:tc>
          <w:tcPr>
            <w:tcW w:w="2978" w:type="dxa"/>
            <w:tcBorders>
              <w:top w:val="single" w:sz="4" w:space="0" w:color="auto"/>
              <w:left w:val="single" w:sz="4" w:space="0" w:color="auto"/>
              <w:bottom w:val="single" w:sz="4" w:space="0" w:color="auto"/>
              <w:right w:val="nil"/>
            </w:tcBorders>
            <w:shd w:val="clear" w:color="auto" w:fill="auto"/>
          </w:tcPr>
          <w:p w14:paraId="5B28CB2E" w14:textId="54A52526" w:rsidR="00120805" w:rsidRPr="006F29D1" w:rsidRDefault="00120805" w:rsidP="00A020E4">
            <w:pPr>
              <w:spacing w:line="240" w:lineRule="auto"/>
              <w:rPr>
                <w:rFonts w:cs="Arial"/>
              </w:rPr>
            </w:pPr>
            <w:r w:rsidRPr="006F29D1">
              <w:t xml:space="preserve">Disponibilita </w:t>
            </w:r>
            <w:r w:rsidR="006B2C25" w:rsidRPr="006F29D1">
              <w:t>Linky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0B01AAC9" w14:textId="77777777" w:rsidR="00120805" w:rsidRPr="006F29D1" w:rsidRDefault="00120805" w:rsidP="00120805">
            <w:pPr>
              <w:spacing w:line="240" w:lineRule="auto"/>
              <w:rPr>
                <w:rFonts w:cs="Arial"/>
              </w:rPr>
            </w:pPr>
            <w:r w:rsidRPr="006F29D1">
              <w:t>Min. h/rok</w:t>
            </w:r>
          </w:p>
          <w:p w14:paraId="5A01A2E1" w14:textId="77777777" w:rsidR="00120805" w:rsidRPr="006F29D1" w:rsidRDefault="00120805" w:rsidP="00120805">
            <w:pPr>
              <w:spacing w:line="240" w:lineRule="auto"/>
              <w:rPr>
                <w:rFonts w:cs="Arial"/>
              </w:rPr>
            </w:pPr>
          </w:p>
          <w:p w14:paraId="47077C5A" w14:textId="0BD284FB" w:rsidR="00120805" w:rsidRPr="006F29D1" w:rsidRDefault="00120805" w:rsidP="00120805">
            <w:pPr>
              <w:spacing w:line="240" w:lineRule="auto"/>
              <w:rPr>
                <w:rFonts w:cs="Arial"/>
              </w:rPr>
            </w:pPr>
            <w:r w:rsidRPr="006F29D1">
              <w:t>8 000</w:t>
            </w:r>
          </w:p>
        </w:tc>
        <w:tc>
          <w:tcPr>
            <w:tcW w:w="1631" w:type="dxa"/>
            <w:tcBorders>
              <w:top w:val="single" w:sz="4" w:space="0" w:color="auto"/>
              <w:left w:val="nil"/>
              <w:bottom w:val="single" w:sz="4" w:space="0" w:color="auto"/>
              <w:right w:val="nil"/>
            </w:tcBorders>
            <w:shd w:val="clear" w:color="auto" w:fill="auto"/>
          </w:tcPr>
          <w:p w14:paraId="053A5DF8" w14:textId="1B49D4F8" w:rsidR="00120805" w:rsidRPr="006F29D1" w:rsidRDefault="00D319BB" w:rsidP="00A020E4">
            <w:pPr>
              <w:spacing w:line="240" w:lineRule="auto"/>
              <w:rPr>
                <w:rFonts w:cs="Arial"/>
              </w:rPr>
            </w:pPr>
            <w:r w:rsidRPr="006F29D1">
              <w:t>Definováno podle Smlouvy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B339B55" w14:textId="77777777" w:rsidR="00120805" w:rsidRPr="006F29D1" w:rsidRDefault="00120805" w:rsidP="00A020E4">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75DAD41B" w14:textId="77777777" w:rsidR="00120805" w:rsidRPr="006F29D1" w:rsidRDefault="00120805" w:rsidP="00A020E4">
            <w:pPr>
              <w:spacing w:line="240" w:lineRule="auto"/>
              <w:ind w:firstLineChars="100" w:firstLine="180"/>
              <w:rPr>
                <w:rFonts w:cs="Arial"/>
              </w:rPr>
            </w:pPr>
          </w:p>
        </w:tc>
      </w:tr>
      <w:tr w:rsidR="00120805" w:rsidRPr="006F29D1" w14:paraId="4365C358" w14:textId="77777777" w:rsidTr="00D2151B">
        <w:trPr>
          <w:trHeight w:val="255"/>
        </w:trPr>
        <w:tc>
          <w:tcPr>
            <w:tcW w:w="2978" w:type="dxa"/>
            <w:tcBorders>
              <w:top w:val="single" w:sz="4" w:space="0" w:color="auto"/>
              <w:left w:val="single" w:sz="4" w:space="0" w:color="auto"/>
              <w:bottom w:val="single" w:sz="4" w:space="0" w:color="auto"/>
              <w:right w:val="nil"/>
            </w:tcBorders>
            <w:shd w:val="clear" w:color="auto" w:fill="auto"/>
          </w:tcPr>
          <w:p w14:paraId="450C0A3A" w14:textId="7B40E0C7" w:rsidR="00120805" w:rsidRPr="006F29D1" w:rsidRDefault="00120805" w:rsidP="00120805">
            <w:pPr>
              <w:spacing w:line="240" w:lineRule="auto"/>
              <w:rPr>
                <w:rFonts w:cs="Arial"/>
              </w:rPr>
            </w:pPr>
            <w:r w:rsidRPr="006F29D1">
              <w:t>Disponibilita, řídicí a monitorovací systém</w:t>
            </w:r>
            <w:r w:rsidR="00D319BB" w:rsidRPr="006F29D1">
              <w:t xml:space="preserve"> Linky</w:t>
            </w:r>
          </w:p>
          <w:p w14:paraId="79F11F58" w14:textId="77777777" w:rsidR="00120805" w:rsidRPr="006F29D1" w:rsidRDefault="00120805" w:rsidP="00120805">
            <w:pPr>
              <w:spacing w:line="240" w:lineRule="auto"/>
              <w:rPr>
                <w:rFonts w:cs="Arial"/>
              </w:rPr>
            </w:pP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24C6FBA" w14:textId="77777777" w:rsidR="00120805" w:rsidRPr="006F29D1" w:rsidRDefault="00120805" w:rsidP="00120805">
            <w:pPr>
              <w:spacing w:line="240" w:lineRule="auto"/>
              <w:rPr>
                <w:rFonts w:cs="Arial"/>
              </w:rPr>
            </w:pPr>
            <w:r w:rsidRPr="006F29D1">
              <w:t>Min. h/rok</w:t>
            </w:r>
          </w:p>
          <w:p w14:paraId="3966F6AE" w14:textId="77777777" w:rsidR="00120805" w:rsidRPr="006F29D1" w:rsidRDefault="00120805" w:rsidP="00120805">
            <w:pPr>
              <w:spacing w:line="240" w:lineRule="auto"/>
              <w:rPr>
                <w:rFonts w:cs="Arial"/>
              </w:rPr>
            </w:pPr>
          </w:p>
          <w:p w14:paraId="3E124F52" w14:textId="303A8E76" w:rsidR="00120805" w:rsidRPr="006F29D1" w:rsidRDefault="00120805" w:rsidP="00120805">
            <w:pPr>
              <w:spacing w:line="240" w:lineRule="auto"/>
              <w:rPr>
                <w:rFonts w:cs="Arial"/>
              </w:rPr>
            </w:pPr>
            <w:r w:rsidRPr="006F29D1">
              <w:t>8 755</w:t>
            </w:r>
          </w:p>
        </w:tc>
        <w:tc>
          <w:tcPr>
            <w:tcW w:w="1631" w:type="dxa"/>
            <w:tcBorders>
              <w:top w:val="single" w:sz="4" w:space="0" w:color="auto"/>
              <w:left w:val="nil"/>
              <w:bottom w:val="single" w:sz="4" w:space="0" w:color="auto"/>
              <w:right w:val="nil"/>
            </w:tcBorders>
            <w:shd w:val="clear" w:color="auto" w:fill="auto"/>
          </w:tcPr>
          <w:p w14:paraId="5F79DC05" w14:textId="2C6949AF" w:rsidR="00120805" w:rsidRPr="006F29D1" w:rsidRDefault="00D319BB" w:rsidP="00120805">
            <w:pPr>
              <w:spacing w:line="240" w:lineRule="auto"/>
              <w:rPr>
                <w:rFonts w:cs="Arial"/>
              </w:rPr>
            </w:pPr>
            <w:r w:rsidRPr="006F29D1">
              <w:t>Definováno podle Smlouvy</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FAA6D9" w14:textId="77777777" w:rsidR="00120805" w:rsidRPr="006F29D1" w:rsidRDefault="00120805" w:rsidP="00120805">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0ADFB66A" w14:textId="77777777" w:rsidR="00120805" w:rsidRPr="006F29D1" w:rsidRDefault="00120805" w:rsidP="00120805">
            <w:pPr>
              <w:spacing w:line="240" w:lineRule="auto"/>
              <w:ind w:firstLineChars="100" w:firstLine="180"/>
              <w:rPr>
                <w:rFonts w:cs="Arial"/>
              </w:rPr>
            </w:pPr>
          </w:p>
        </w:tc>
      </w:tr>
      <w:tr w:rsidR="00120805" w:rsidRPr="006F29D1" w14:paraId="08C7E463" w14:textId="77777777" w:rsidTr="00D2151B">
        <w:trPr>
          <w:trHeight w:val="255"/>
        </w:trPr>
        <w:tc>
          <w:tcPr>
            <w:tcW w:w="2978" w:type="dxa"/>
            <w:tcBorders>
              <w:top w:val="single" w:sz="4" w:space="0" w:color="auto"/>
              <w:left w:val="single" w:sz="4" w:space="0" w:color="auto"/>
              <w:bottom w:val="single" w:sz="4" w:space="0" w:color="auto"/>
              <w:right w:val="nil"/>
            </w:tcBorders>
            <w:shd w:val="clear" w:color="auto" w:fill="auto"/>
          </w:tcPr>
          <w:p w14:paraId="3203E1B5" w14:textId="5E3C932B" w:rsidR="00120805" w:rsidRPr="006F29D1" w:rsidRDefault="00120805" w:rsidP="00120805">
            <w:pPr>
              <w:spacing w:line="240" w:lineRule="auto"/>
              <w:rPr>
                <w:rFonts w:cs="Arial"/>
              </w:rPr>
            </w:pPr>
            <w:r w:rsidRPr="006F29D1">
              <w:t xml:space="preserve">Disponibilita, stanice kontinuálního </w:t>
            </w:r>
            <w:r w:rsidR="00D319BB" w:rsidRPr="006F29D1">
              <w:t xml:space="preserve">měření </w:t>
            </w:r>
            <w:r w:rsidRPr="006F29D1">
              <w:t>emisí</w:t>
            </w:r>
            <w:r w:rsidR="00D319BB" w:rsidRPr="006F29D1">
              <w:t xml:space="preserve"> Linky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59F6B551" w14:textId="77777777" w:rsidR="00120805" w:rsidRPr="006F29D1" w:rsidRDefault="00120805" w:rsidP="00120805">
            <w:pPr>
              <w:spacing w:line="240" w:lineRule="auto"/>
              <w:rPr>
                <w:rFonts w:cs="Arial"/>
              </w:rPr>
            </w:pPr>
            <w:r w:rsidRPr="006F29D1">
              <w:t>Min. h/rok</w:t>
            </w:r>
          </w:p>
          <w:p w14:paraId="6896D916" w14:textId="77777777" w:rsidR="00120805" w:rsidRPr="006F29D1" w:rsidRDefault="00120805" w:rsidP="00120805">
            <w:pPr>
              <w:spacing w:line="240" w:lineRule="auto"/>
              <w:rPr>
                <w:rFonts w:cs="Arial"/>
              </w:rPr>
            </w:pPr>
          </w:p>
          <w:p w14:paraId="7E131A13" w14:textId="77777777" w:rsidR="00120805" w:rsidRPr="006F29D1" w:rsidRDefault="00120805" w:rsidP="00120805">
            <w:pPr>
              <w:spacing w:line="240" w:lineRule="auto"/>
              <w:rPr>
                <w:rFonts w:cs="Arial"/>
              </w:rPr>
            </w:pPr>
            <w:r w:rsidRPr="006F29D1">
              <w:t xml:space="preserve">8 585 </w:t>
            </w:r>
          </w:p>
          <w:p w14:paraId="3DDC391F" w14:textId="0F514F48" w:rsidR="00120805" w:rsidRPr="006F29D1" w:rsidRDefault="00120805" w:rsidP="00120805">
            <w:pPr>
              <w:spacing w:line="240" w:lineRule="auto"/>
              <w:rPr>
                <w:rFonts w:cs="Arial"/>
              </w:rPr>
            </w:pPr>
            <w:r w:rsidRPr="006F29D1">
              <w:t>Max. 10 dní v roce s</w:t>
            </w:r>
            <w:r w:rsidR="00252965">
              <w:t> </w:t>
            </w:r>
            <w:r w:rsidRPr="006F29D1">
              <w:t>více než 5 neplatnými ½</w:t>
            </w:r>
            <w:r w:rsidR="00D319BB" w:rsidRPr="006F29D1">
              <w:t>-</w:t>
            </w:r>
            <w:r w:rsidRPr="006F29D1">
              <w:t>hodinovými průměrnými hodnotami</w:t>
            </w:r>
          </w:p>
        </w:tc>
        <w:tc>
          <w:tcPr>
            <w:tcW w:w="1631" w:type="dxa"/>
            <w:tcBorders>
              <w:top w:val="single" w:sz="4" w:space="0" w:color="auto"/>
              <w:left w:val="nil"/>
              <w:bottom w:val="single" w:sz="4" w:space="0" w:color="auto"/>
              <w:right w:val="nil"/>
            </w:tcBorders>
            <w:shd w:val="clear" w:color="auto" w:fill="auto"/>
          </w:tcPr>
          <w:p w14:paraId="44883B98" w14:textId="77777777" w:rsidR="00120805" w:rsidRPr="006F29D1" w:rsidRDefault="00120805" w:rsidP="00120805">
            <w:pPr>
              <w:spacing w:line="240" w:lineRule="auto"/>
              <w:rPr>
                <w:rFonts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9630E2F" w14:textId="77777777" w:rsidR="00120805" w:rsidRPr="006F29D1" w:rsidRDefault="00120805" w:rsidP="00120805">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2824045B" w14:textId="77777777" w:rsidR="00120805" w:rsidRPr="006F29D1" w:rsidRDefault="00120805" w:rsidP="00120805">
            <w:pPr>
              <w:spacing w:line="240" w:lineRule="auto"/>
              <w:ind w:firstLineChars="100" w:firstLine="180"/>
              <w:rPr>
                <w:rFonts w:cs="Arial"/>
              </w:rPr>
            </w:pPr>
          </w:p>
        </w:tc>
      </w:tr>
      <w:tr w:rsidR="00120805" w:rsidRPr="006F29D1" w14:paraId="7CF0A1E4" w14:textId="77777777" w:rsidTr="00D2151B">
        <w:trPr>
          <w:trHeight w:val="330"/>
        </w:trPr>
        <w:tc>
          <w:tcPr>
            <w:tcW w:w="2978" w:type="dxa"/>
            <w:tcBorders>
              <w:top w:val="nil"/>
              <w:left w:val="single" w:sz="4" w:space="0" w:color="auto"/>
              <w:bottom w:val="single" w:sz="4" w:space="0" w:color="auto"/>
              <w:right w:val="nil"/>
            </w:tcBorders>
            <w:shd w:val="clear" w:color="auto" w:fill="auto"/>
          </w:tcPr>
          <w:p w14:paraId="77916ED2" w14:textId="31C385C1" w:rsidR="00120805" w:rsidRPr="006F29D1" w:rsidRDefault="00120805" w:rsidP="00120805">
            <w:pPr>
              <w:spacing w:line="240" w:lineRule="auto"/>
              <w:rPr>
                <w:rFonts w:cs="Arial"/>
              </w:rPr>
            </w:pPr>
            <w:r w:rsidRPr="006F29D1">
              <w:t xml:space="preserve">Kontinuální </w:t>
            </w:r>
            <w:r w:rsidR="00D319BB" w:rsidRPr="006F29D1">
              <w:t>doba provozu Linky</w:t>
            </w:r>
            <w:r w:rsidRPr="006F29D1">
              <w:t xml:space="preserve">  </w:t>
            </w:r>
          </w:p>
          <w:p w14:paraId="21556BB9" w14:textId="77777777" w:rsidR="00120805" w:rsidRPr="006F29D1" w:rsidRDefault="00120805" w:rsidP="00120805">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auto"/>
          </w:tcPr>
          <w:p w14:paraId="65124E61" w14:textId="77777777" w:rsidR="00120805" w:rsidRPr="006F29D1" w:rsidRDefault="00120805" w:rsidP="00120805">
            <w:pPr>
              <w:spacing w:line="240" w:lineRule="auto"/>
              <w:rPr>
                <w:rFonts w:cs="Arial"/>
              </w:rPr>
            </w:pPr>
            <w:r w:rsidRPr="006F29D1">
              <w:t>Min. h</w:t>
            </w:r>
          </w:p>
          <w:p w14:paraId="0A55C598" w14:textId="77777777" w:rsidR="00120805" w:rsidRPr="006F29D1" w:rsidRDefault="00120805" w:rsidP="00120805">
            <w:pPr>
              <w:spacing w:line="240" w:lineRule="auto"/>
              <w:rPr>
                <w:rFonts w:cs="Arial"/>
              </w:rPr>
            </w:pPr>
          </w:p>
          <w:p w14:paraId="178A1058" w14:textId="77777777" w:rsidR="00120805" w:rsidRPr="006F29D1" w:rsidRDefault="00120805" w:rsidP="00120805">
            <w:pPr>
              <w:spacing w:line="240" w:lineRule="auto"/>
              <w:rPr>
                <w:rFonts w:cs="Arial"/>
              </w:rPr>
            </w:pPr>
            <w:r w:rsidRPr="006F29D1">
              <w:t>8 000</w:t>
            </w:r>
          </w:p>
        </w:tc>
        <w:tc>
          <w:tcPr>
            <w:tcW w:w="1631" w:type="dxa"/>
            <w:tcBorders>
              <w:top w:val="nil"/>
              <w:left w:val="nil"/>
              <w:bottom w:val="single" w:sz="4" w:space="0" w:color="auto"/>
              <w:right w:val="nil"/>
            </w:tcBorders>
            <w:shd w:val="clear" w:color="auto" w:fill="auto"/>
          </w:tcPr>
          <w:p w14:paraId="26A1B552" w14:textId="1AF97FCA" w:rsidR="00120805" w:rsidRPr="006F29D1" w:rsidRDefault="00D319BB" w:rsidP="00120805">
            <w:pPr>
              <w:spacing w:line="240" w:lineRule="auto"/>
              <w:rPr>
                <w:rFonts w:cs="Arial"/>
              </w:rPr>
            </w:pPr>
            <w:r w:rsidRPr="006F29D1">
              <w:t>Definováno podle Smlouvy</w:t>
            </w:r>
          </w:p>
        </w:tc>
        <w:tc>
          <w:tcPr>
            <w:tcW w:w="1418" w:type="dxa"/>
            <w:tcBorders>
              <w:top w:val="nil"/>
              <w:left w:val="single" w:sz="4" w:space="0" w:color="auto"/>
              <w:bottom w:val="single" w:sz="4" w:space="0" w:color="auto"/>
              <w:right w:val="single" w:sz="4" w:space="0" w:color="auto"/>
            </w:tcBorders>
            <w:shd w:val="clear" w:color="auto" w:fill="auto"/>
          </w:tcPr>
          <w:p w14:paraId="24B5CADB" w14:textId="77777777" w:rsidR="00120805" w:rsidRPr="006F29D1" w:rsidRDefault="00120805" w:rsidP="00120805">
            <w:pPr>
              <w:spacing w:line="240" w:lineRule="auto"/>
              <w:ind w:firstLineChars="100" w:firstLine="180"/>
              <w:rPr>
                <w:rFonts w:cs="Arial"/>
              </w:rPr>
            </w:pPr>
            <w:r w:rsidRPr="006F29D1">
              <w:t> </w:t>
            </w:r>
          </w:p>
        </w:tc>
        <w:tc>
          <w:tcPr>
            <w:tcW w:w="1276" w:type="dxa"/>
            <w:gridSpan w:val="2"/>
            <w:tcBorders>
              <w:top w:val="nil"/>
              <w:left w:val="nil"/>
              <w:bottom w:val="single" w:sz="4" w:space="0" w:color="auto"/>
              <w:right w:val="single" w:sz="4" w:space="0" w:color="auto"/>
            </w:tcBorders>
            <w:shd w:val="clear" w:color="auto" w:fill="auto"/>
          </w:tcPr>
          <w:p w14:paraId="6D33F2A5" w14:textId="77777777" w:rsidR="00120805" w:rsidRPr="006F29D1" w:rsidRDefault="00120805" w:rsidP="00120805">
            <w:pPr>
              <w:spacing w:line="240" w:lineRule="auto"/>
              <w:ind w:firstLineChars="100" w:firstLine="180"/>
              <w:rPr>
                <w:rFonts w:cs="Arial"/>
              </w:rPr>
            </w:pPr>
            <w:r w:rsidRPr="006F29D1">
              <w:t> </w:t>
            </w:r>
          </w:p>
        </w:tc>
      </w:tr>
    </w:tbl>
    <w:p w14:paraId="367FB512" w14:textId="21AE37BE" w:rsidR="00852386" w:rsidRPr="006F29D1" w:rsidRDefault="00852386" w:rsidP="00852386">
      <w:pPr>
        <w:spacing w:line="240" w:lineRule="auto"/>
      </w:pPr>
    </w:p>
    <w:p w14:paraId="339D4865" w14:textId="6A79EE0A" w:rsidR="00FB6045" w:rsidRPr="006F29D1" w:rsidRDefault="00FB6045">
      <w:r w:rsidRPr="006F29D1">
        <w:br w:type="page"/>
      </w:r>
    </w:p>
    <w:tbl>
      <w:tblPr>
        <w:tblW w:w="9346" w:type="dxa"/>
        <w:tblInd w:w="-436" w:type="dxa"/>
        <w:tblLayout w:type="fixed"/>
        <w:tblCellMar>
          <w:left w:w="70" w:type="dxa"/>
          <w:right w:w="70" w:type="dxa"/>
        </w:tblCellMar>
        <w:tblLook w:val="0000" w:firstRow="0" w:lastRow="0" w:firstColumn="0" w:lastColumn="0" w:noHBand="0" w:noVBand="0"/>
      </w:tblPr>
      <w:tblGrid>
        <w:gridCol w:w="2197"/>
        <w:gridCol w:w="1184"/>
        <w:gridCol w:w="3068"/>
        <w:gridCol w:w="52"/>
        <w:gridCol w:w="1701"/>
        <w:gridCol w:w="1144"/>
      </w:tblGrid>
      <w:tr w:rsidR="00852386" w:rsidRPr="006F29D1" w14:paraId="5379CECF" w14:textId="77777777" w:rsidTr="005841E3">
        <w:trPr>
          <w:trHeight w:val="285"/>
        </w:trPr>
        <w:tc>
          <w:tcPr>
            <w:tcW w:w="2197" w:type="dxa"/>
            <w:vMerge w:val="restart"/>
            <w:tcBorders>
              <w:top w:val="single" w:sz="4" w:space="0" w:color="auto"/>
              <w:left w:val="single" w:sz="8" w:space="0" w:color="auto"/>
              <w:right w:val="single" w:sz="8" w:space="0" w:color="auto"/>
            </w:tcBorders>
            <w:shd w:val="clear" w:color="auto" w:fill="BAD2E0"/>
            <w:noWrap/>
            <w:vAlign w:val="center"/>
          </w:tcPr>
          <w:p w14:paraId="5C523626" w14:textId="173AB053" w:rsidR="00AC482D" w:rsidRPr="006F29D1" w:rsidRDefault="00D319BB">
            <w:pPr>
              <w:rPr>
                <w:b/>
                <w:bCs/>
              </w:rPr>
            </w:pPr>
            <w:r w:rsidRPr="006F29D1">
              <w:rPr>
                <w:b/>
                <w:bCs/>
              </w:rPr>
              <w:lastRenderedPageBreak/>
              <w:t>Tabulka</w:t>
            </w:r>
            <w:r w:rsidR="0020240D">
              <w:rPr>
                <w:b/>
                <w:bCs/>
              </w:rPr>
              <w:t xml:space="preserve"> </w:t>
            </w:r>
            <w:r w:rsidRPr="006F29D1">
              <w:rPr>
                <w:b/>
                <w:bCs/>
              </w:rPr>
              <w:t>3</w:t>
            </w:r>
            <w:r w:rsidRPr="006F29D1">
              <w:t xml:space="preserve"> </w:t>
            </w:r>
            <w:r w:rsidR="00120805" w:rsidRPr="006F29D1">
              <w:rPr>
                <w:b/>
                <w:bCs/>
              </w:rPr>
              <w:t>Dodržování předpisů v oblasti životního prostředí </w:t>
            </w:r>
          </w:p>
        </w:tc>
        <w:tc>
          <w:tcPr>
            <w:tcW w:w="4304" w:type="dxa"/>
            <w:gridSpan w:val="3"/>
            <w:vMerge w:val="restart"/>
            <w:tcBorders>
              <w:top w:val="single" w:sz="4" w:space="0" w:color="auto"/>
              <w:left w:val="nil"/>
              <w:right w:val="single" w:sz="8" w:space="0" w:color="000000"/>
            </w:tcBorders>
            <w:shd w:val="clear" w:color="auto" w:fill="BAD2E0"/>
          </w:tcPr>
          <w:p w14:paraId="58F43C00" w14:textId="709C84BC" w:rsidR="00852386" w:rsidRPr="006F29D1" w:rsidRDefault="00DD1F59" w:rsidP="00A020E4">
            <w:pPr>
              <w:spacing w:line="240" w:lineRule="auto"/>
              <w:jc w:val="center"/>
              <w:rPr>
                <w:rFonts w:cs="Arial"/>
                <w:b/>
                <w:bCs/>
              </w:rPr>
            </w:pPr>
            <w:r w:rsidRPr="006F29D1">
              <w:rPr>
                <w:b/>
                <w:bCs/>
              </w:rPr>
              <w:t>Environmentální požadavky</w:t>
            </w:r>
            <w:r w:rsidR="00D319BB" w:rsidRPr="006F29D1">
              <w:rPr>
                <w:b/>
                <w:bCs/>
              </w:rPr>
              <w:t xml:space="preserve"> Objednatele na Linku</w:t>
            </w:r>
          </w:p>
          <w:p w14:paraId="2CAEB0EE" w14:textId="1512F5D5" w:rsidR="00852386" w:rsidRPr="006F29D1" w:rsidRDefault="00852386" w:rsidP="00A020E4">
            <w:pPr>
              <w:keepNext/>
              <w:spacing w:line="240" w:lineRule="auto"/>
              <w:jc w:val="center"/>
              <w:rPr>
                <w:rFonts w:cs="Arial"/>
                <w:b/>
                <w:bCs/>
              </w:rPr>
            </w:pPr>
          </w:p>
        </w:tc>
        <w:tc>
          <w:tcPr>
            <w:tcW w:w="1701" w:type="dxa"/>
            <w:tcBorders>
              <w:top w:val="single" w:sz="4" w:space="0" w:color="auto"/>
              <w:left w:val="nil"/>
              <w:right w:val="nil"/>
            </w:tcBorders>
            <w:shd w:val="clear" w:color="auto" w:fill="BAD2E0"/>
            <w:noWrap/>
            <w:vAlign w:val="bottom"/>
          </w:tcPr>
          <w:p w14:paraId="44C667A3" w14:textId="6CAAA908" w:rsidR="00852386" w:rsidRPr="006F29D1" w:rsidRDefault="003E6178" w:rsidP="00A020E4">
            <w:pPr>
              <w:keepNext/>
              <w:spacing w:line="240" w:lineRule="auto"/>
              <w:rPr>
                <w:rFonts w:cs="Arial"/>
                <w:b/>
                <w:bCs/>
              </w:rPr>
            </w:pPr>
            <w:r w:rsidRPr="006F29D1">
              <w:rPr>
                <w:b/>
                <w:bCs/>
              </w:rPr>
              <w:t>Garance</w:t>
            </w:r>
            <w:r w:rsidRPr="006F29D1" w:rsidDel="003E6178">
              <w:rPr>
                <w:b/>
                <w:bCs/>
              </w:rPr>
              <w:t xml:space="preserve"> </w:t>
            </w:r>
            <w:r w:rsidR="00852386" w:rsidRPr="006F29D1">
              <w:rPr>
                <w:b/>
                <w:bCs/>
              </w:rPr>
              <w:t>Zhotovitele</w:t>
            </w:r>
          </w:p>
        </w:tc>
        <w:tc>
          <w:tcPr>
            <w:tcW w:w="1144" w:type="dxa"/>
            <w:tcBorders>
              <w:top w:val="single" w:sz="4" w:space="0" w:color="auto"/>
              <w:left w:val="nil"/>
              <w:right w:val="single" w:sz="8" w:space="0" w:color="auto"/>
            </w:tcBorders>
            <w:shd w:val="clear" w:color="auto" w:fill="BAD2E0"/>
          </w:tcPr>
          <w:p w14:paraId="0A82B581" w14:textId="77777777" w:rsidR="00852386" w:rsidRPr="006F29D1" w:rsidRDefault="00852386" w:rsidP="00A020E4">
            <w:pPr>
              <w:keepNext/>
              <w:spacing w:line="240" w:lineRule="auto"/>
              <w:rPr>
                <w:rFonts w:cs="Arial"/>
              </w:rPr>
            </w:pPr>
            <w:r w:rsidRPr="006F29D1">
              <w:t> </w:t>
            </w:r>
          </w:p>
        </w:tc>
      </w:tr>
      <w:tr w:rsidR="00852386" w:rsidRPr="006F29D1" w14:paraId="2DB4CB04" w14:textId="77777777" w:rsidTr="005841E3">
        <w:trPr>
          <w:trHeight w:val="285"/>
        </w:trPr>
        <w:tc>
          <w:tcPr>
            <w:tcW w:w="2197" w:type="dxa"/>
            <w:vMerge/>
            <w:tcBorders>
              <w:left w:val="single" w:sz="8" w:space="0" w:color="auto"/>
              <w:right w:val="single" w:sz="8" w:space="0" w:color="auto"/>
            </w:tcBorders>
            <w:shd w:val="clear" w:color="auto" w:fill="BAD2E0"/>
            <w:noWrap/>
            <w:vAlign w:val="bottom"/>
          </w:tcPr>
          <w:p w14:paraId="02FFB6D7" w14:textId="77777777" w:rsidR="00852386" w:rsidRPr="006F29D1" w:rsidRDefault="00852386" w:rsidP="00A020E4">
            <w:pPr>
              <w:keepNext/>
              <w:spacing w:line="240" w:lineRule="auto"/>
              <w:rPr>
                <w:rFonts w:cs="Arial"/>
              </w:rPr>
            </w:pPr>
          </w:p>
        </w:tc>
        <w:tc>
          <w:tcPr>
            <w:tcW w:w="4304" w:type="dxa"/>
            <w:gridSpan w:val="3"/>
            <w:vMerge/>
            <w:tcBorders>
              <w:left w:val="nil"/>
              <w:right w:val="single" w:sz="8" w:space="0" w:color="000000"/>
            </w:tcBorders>
            <w:shd w:val="clear" w:color="auto" w:fill="BAD2E0"/>
            <w:noWrap/>
            <w:vAlign w:val="bottom"/>
          </w:tcPr>
          <w:p w14:paraId="27160F34" w14:textId="77777777" w:rsidR="00852386" w:rsidRPr="006F29D1" w:rsidRDefault="00852386" w:rsidP="00A020E4">
            <w:pPr>
              <w:keepNext/>
              <w:spacing w:line="240" w:lineRule="auto"/>
              <w:rPr>
                <w:rFonts w:cs="Arial"/>
                <w:b/>
                <w:bCs/>
              </w:rPr>
            </w:pPr>
          </w:p>
        </w:tc>
        <w:tc>
          <w:tcPr>
            <w:tcW w:w="1701" w:type="dxa"/>
            <w:tcBorders>
              <w:top w:val="nil"/>
              <w:left w:val="nil"/>
              <w:bottom w:val="single" w:sz="4" w:space="0" w:color="auto"/>
              <w:right w:val="nil"/>
            </w:tcBorders>
            <w:shd w:val="clear" w:color="auto" w:fill="BAD2E0"/>
            <w:noWrap/>
            <w:vAlign w:val="bottom"/>
          </w:tcPr>
          <w:p w14:paraId="2040B4AD" w14:textId="77777777" w:rsidR="00852386" w:rsidRPr="006F29D1" w:rsidRDefault="00852386" w:rsidP="00A020E4">
            <w:pPr>
              <w:keepNext/>
              <w:spacing w:line="240" w:lineRule="auto"/>
              <w:rPr>
                <w:rFonts w:cs="Arial"/>
              </w:rPr>
            </w:pPr>
            <w:r w:rsidRPr="006F29D1">
              <w:t>Datum:</w:t>
            </w:r>
          </w:p>
          <w:p w14:paraId="1452011B" w14:textId="375A5A23" w:rsidR="008F5E28" w:rsidRPr="006F29D1" w:rsidRDefault="008F5E28" w:rsidP="00A020E4">
            <w:pPr>
              <w:keepNext/>
              <w:spacing w:line="240" w:lineRule="auto"/>
              <w:rPr>
                <w:rFonts w:cs="Arial"/>
              </w:rPr>
            </w:pPr>
          </w:p>
        </w:tc>
        <w:tc>
          <w:tcPr>
            <w:tcW w:w="1144" w:type="dxa"/>
            <w:tcBorders>
              <w:top w:val="nil"/>
              <w:left w:val="nil"/>
              <w:bottom w:val="single" w:sz="4" w:space="0" w:color="auto"/>
              <w:right w:val="single" w:sz="8" w:space="0" w:color="auto"/>
            </w:tcBorders>
            <w:shd w:val="clear" w:color="auto" w:fill="BAD2E0"/>
          </w:tcPr>
          <w:p w14:paraId="290130AB" w14:textId="77777777" w:rsidR="00852386" w:rsidRPr="006F29D1" w:rsidRDefault="00852386" w:rsidP="00A020E4">
            <w:pPr>
              <w:keepNext/>
              <w:spacing w:line="240" w:lineRule="auto"/>
              <w:rPr>
                <w:rFonts w:cs="Arial"/>
              </w:rPr>
            </w:pPr>
            <w:r w:rsidRPr="006F29D1">
              <w:t> </w:t>
            </w:r>
          </w:p>
        </w:tc>
      </w:tr>
      <w:tr w:rsidR="00852386" w:rsidRPr="006F29D1" w14:paraId="37E34563" w14:textId="77777777" w:rsidTr="005841E3">
        <w:trPr>
          <w:trHeight w:val="300"/>
        </w:trPr>
        <w:tc>
          <w:tcPr>
            <w:tcW w:w="2197" w:type="dxa"/>
            <w:vMerge/>
            <w:tcBorders>
              <w:left w:val="single" w:sz="8" w:space="0" w:color="auto"/>
              <w:right w:val="single" w:sz="8" w:space="0" w:color="auto"/>
            </w:tcBorders>
            <w:shd w:val="clear" w:color="auto" w:fill="BAD2E0"/>
            <w:noWrap/>
            <w:vAlign w:val="bottom"/>
          </w:tcPr>
          <w:p w14:paraId="0BDD2974" w14:textId="77777777" w:rsidR="00852386" w:rsidRPr="006F29D1" w:rsidRDefault="00852386" w:rsidP="00A020E4">
            <w:pPr>
              <w:keepNext/>
              <w:spacing w:line="240" w:lineRule="auto"/>
              <w:rPr>
                <w:rFonts w:cs="Arial"/>
              </w:rPr>
            </w:pPr>
          </w:p>
        </w:tc>
        <w:tc>
          <w:tcPr>
            <w:tcW w:w="4304" w:type="dxa"/>
            <w:gridSpan w:val="3"/>
            <w:vMerge/>
            <w:tcBorders>
              <w:left w:val="nil"/>
              <w:bottom w:val="single" w:sz="4" w:space="0" w:color="auto"/>
              <w:right w:val="single" w:sz="8" w:space="0" w:color="000000"/>
            </w:tcBorders>
            <w:shd w:val="clear" w:color="auto" w:fill="BAD2E0"/>
          </w:tcPr>
          <w:p w14:paraId="3E8C082E" w14:textId="77777777" w:rsidR="00852386" w:rsidRPr="006F29D1" w:rsidRDefault="00852386" w:rsidP="00A020E4">
            <w:pPr>
              <w:keepNext/>
              <w:spacing w:line="240" w:lineRule="auto"/>
              <w:rPr>
                <w:rFonts w:cs="Arial"/>
              </w:rPr>
            </w:pPr>
          </w:p>
        </w:tc>
        <w:tc>
          <w:tcPr>
            <w:tcW w:w="1701" w:type="dxa"/>
            <w:tcBorders>
              <w:top w:val="single" w:sz="4" w:space="0" w:color="auto"/>
              <w:left w:val="single" w:sz="8" w:space="0" w:color="000000"/>
              <w:bottom w:val="single" w:sz="4" w:space="0" w:color="auto"/>
              <w:right w:val="nil"/>
            </w:tcBorders>
            <w:shd w:val="clear" w:color="auto" w:fill="BAD2E0"/>
            <w:vAlign w:val="bottom"/>
          </w:tcPr>
          <w:p w14:paraId="021E6173" w14:textId="77777777" w:rsidR="00852386" w:rsidRPr="006F29D1" w:rsidRDefault="00852386" w:rsidP="00A020E4">
            <w:pPr>
              <w:keepNext/>
              <w:spacing w:line="240" w:lineRule="auto"/>
              <w:rPr>
                <w:rFonts w:cs="Arial"/>
              </w:rPr>
            </w:pPr>
            <w:r w:rsidRPr="006F29D1">
              <w:t>Razítko Zhotovitele:</w:t>
            </w:r>
          </w:p>
          <w:p w14:paraId="1D2299AA" w14:textId="1B7F6A51" w:rsidR="008F5E28" w:rsidRPr="006F29D1" w:rsidRDefault="008F5E28" w:rsidP="00A020E4">
            <w:pPr>
              <w:keepNext/>
              <w:spacing w:line="240" w:lineRule="auto"/>
              <w:rPr>
                <w:rFonts w:cs="Arial"/>
              </w:rPr>
            </w:pPr>
          </w:p>
        </w:tc>
        <w:tc>
          <w:tcPr>
            <w:tcW w:w="1144" w:type="dxa"/>
            <w:tcBorders>
              <w:top w:val="single" w:sz="4" w:space="0" w:color="auto"/>
              <w:left w:val="nil"/>
              <w:bottom w:val="single" w:sz="4" w:space="0" w:color="auto"/>
              <w:right w:val="single" w:sz="8" w:space="0" w:color="auto"/>
            </w:tcBorders>
            <w:shd w:val="clear" w:color="auto" w:fill="BAD2E0"/>
          </w:tcPr>
          <w:p w14:paraId="536DD723" w14:textId="77777777" w:rsidR="00852386" w:rsidRPr="006F29D1" w:rsidRDefault="00852386" w:rsidP="00A020E4">
            <w:pPr>
              <w:keepNext/>
              <w:spacing w:line="240" w:lineRule="auto"/>
              <w:rPr>
                <w:rFonts w:cs="Arial"/>
              </w:rPr>
            </w:pPr>
            <w:r w:rsidRPr="006F29D1">
              <w:t> </w:t>
            </w:r>
          </w:p>
        </w:tc>
      </w:tr>
      <w:tr w:rsidR="00852386" w:rsidRPr="006F29D1" w14:paraId="24E0BDA2" w14:textId="77777777" w:rsidTr="005841E3">
        <w:trPr>
          <w:trHeight w:val="463"/>
        </w:trPr>
        <w:tc>
          <w:tcPr>
            <w:tcW w:w="2197" w:type="dxa"/>
            <w:vMerge/>
            <w:tcBorders>
              <w:left w:val="single" w:sz="8" w:space="0" w:color="auto"/>
              <w:bottom w:val="single" w:sz="8" w:space="0" w:color="auto"/>
              <w:right w:val="single" w:sz="8" w:space="0" w:color="auto"/>
            </w:tcBorders>
            <w:shd w:val="clear" w:color="auto" w:fill="BAD2E0"/>
            <w:noWrap/>
          </w:tcPr>
          <w:p w14:paraId="24E9C17B" w14:textId="77777777" w:rsidR="00852386" w:rsidRPr="006F29D1" w:rsidRDefault="00852386" w:rsidP="00A020E4">
            <w:pPr>
              <w:keepNext/>
              <w:spacing w:line="240" w:lineRule="auto"/>
              <w:rPr>
                <w:rFonts w:cs="Arial"/>
                <w:b/>
                <w:bCs/>
              </w:rPr>
            </w:pPr>
          </w:p>
        </w:tc>
        <w:tc>
          <w:tcPr>
            <w:tcW w:w="7149" w:type="dxa"/>
            <w:gridSpan w:val="5"/>
            <w:tcBorders>
              <w:top w:val="single" w:sz="4" w:space="0" w:color="auto"/>
              <w:left w:val="single" w:sz="8" w:space="0" w:color="auto"/>
              <w:bottom w:val="single" w:sz="8" w:space="0" w:color="auto"/>
              <w:right w:val="single" w:sz="8" w:space="0" w:color="000000"/>
            </w:tcBorders>
            <w:shd w:val="clear" w:color="auto" w:fill="BAD2E0"/>
          </w:tcPr>
          <w:p w14:paraId="36B04F58" w14:textId="2B52E90D" w:rsidR="00852386" w:rsidRPr="006F29D1" w:rsidRDefault="00852386" w:rsidP="00EF5CA6">
            <w:pPr>
              <w:keepNext/>
              <w:spacing w:line="240" w:lineRule="auto"/>
              <w:rPr>
                <w:rFonts w:cs="Arial"/>
                <w:i/>
                <w:iCs/>
              </w:rPr>
            </w:pPr>
            <w:r w:rsidRPr="006F29D1">
              <w:rPr>
                <w:b/>
                <w:bCs/>
                <w:i/>
                <w:iCs/>
                <w:sz w:val="16"/>
                <w:szCs w:val="16"/>
              </w:rPr>
              <w:t xml:space="preserve">Pozn.: </w:t>
            </w:r>
            <w:r w:rsidRPr="006F29D1">
              <w:rPr>
                <w:i/>
                <w:iCs/>
                <w:sz w:val="16"/>
                <w:szCs w:val="16"/>
              </w:rPr>
              <w:t>Všechny koncentrace jsou uvedeny pro suchý plyn při 11% O</w:t>
            </w:r>
            <w:r w:rsidRPr="006F29D1">
              <w:rPr>
                <w:i/>
                <w:iCs/>
                <w:sz w:val="16"/>
                <w:szCs w:val="16"/>
                <w:vertAlign w:val="subscript"/>
              </w:rPr>
              <w:t>2</w:t>
            </w:r>
            <w:r w:rsidRPr="006F29D1">
              <w:rPr>
                <w:i/>
                <w:iCs/>
                <w:sz w:val="16"/>
                <w:szCs w:val="16"/>
              </w:rPr>
              <w:t xml:space="preserve"> za standardních podmínek</w:t>
            </w:r>
            <w:r w:rsidR="008B5D7B" w:rsidRPr="006F29D1">
              <w:rPr>
                <w:i/>
                <w:iCs/>
                <w:sz w:val="16"/>
                <w:szCs w:val="16"/>
              </w:rPr>
              <w:t xml:space="preserve"> (Nm</w:t>
            </w:r>
            <w:r w:rsidR="008B5D7B" w:rsidRPr="006F29D1">
              <w:rPr>
                <w:i/>
                <w:iCs/>
                <w:sz w:val="16"/>
                <w:szCs w:val="16"/>
                <w:vertAlign w:val="superscript"/>
              </w:rPr>
              <w:t xml:space="preserve">3 </w:t>
            </w:r>
            <w:r w:rsidR="008B5D7B" w:rsidRPr="006F29D1">
              <w:rPr>
                <w:i/>
                <w:iCs/>
                <w:sz w:val="16"/>
                <w:szCs w:val="16"/>
              </w:rPr>
              <w:t>při 0°C a 101 325 Pa)</w:t>
            </w:r>
            <w:r w:rsidRPr="006F29D1">
              <w:rPr>
                <w:i/>
                <w:iCs/>
                <w:sz w:val="16"/>
                <w:szCs w:val="16"/>
              </w:rPr>
              <w:t>.</w:t>
            </w:r>
          </w:p>
        </w:tc>
      </w:tr>
      <w:tr w:rsidR="00852386" w:rsidRPr="006F29D1" w14:paraId="0C29A49E" w14:textId="77777777" w:rsidTr="005841E3">
        <w:trPr>
          <w:trHeight w:val="570"/>
        </w:trPr>
        <w:tc>
          <w:tcPr>
            <w:tcW w:w="2197" w:type="dxa"/>
            <w:tcBorders>
              <w:top w:val="single" w:sz="8" w:space="0" w:color="auto"/>
              <w:left w:val="single" w:sz="8" w:space="0" w:color="auto"/>
              <w:bottom w:val="single" w:sz="8" w:space="0" w:color="auto"/>
              <w:right w:val="nil"/>
            </w:tcBorders>
            <w:shd w:val="clear" w:color="auto" w:fill="DEE8F0"/>
          </w:tcPr>
          <w:p w14:paraId="5CD7C172" w14:textId="708EBB3C" w:rsidR="00852386" w:rsidRPr="006F29D1" w:rsidRDefault="00D319BB" w:rsidP="00A020E4">
            <w:pPr>
              <w:spacing w:line="240" w:lineRule="auto"/>
              <w:rPr>
                <w:rFonts w:cs="Arial"/>
              </w:rPr>
            </w:pPr>
            <w:r w:rsidRPr="006F29D1">
              <w:t>Garantovaný parametr</w:t>
            </w:r>
          </w:p>
        </w:tc>
        <w:tc>
          <w:tcPr>
            <w:tcW w:w="1184" w:type="dxa"/>
            <w:tcBorders>
              <w:top w:val="single" w:sz="8" w:space="0" w:color="auto"/>
              <w:left w:val="single" w:sz="8" w:space="0" w:color="auto"/>
              <w:bottom w:val="single" w:sz="8" w:space="0" w:color="auto"/>
              <w:right w:val="single" w:sz="8" w:space="0" w:color="auto"/>
            </w:tcBorders>
            <w:shd w:val="clear" w:color="auto" w:fill="DEE8F0"/>
          </w:tcPr>
          <w:p w14:paraId="5C252B32" w14:textId="77777777" w:rsidR="00852386" w:rsidRPr="006F29D1" w:rsidRDefault="00852386" w:rsidP="00A020E4">
            <w:pPr>
              <w:spacing w:line="240" w:lineRule="auto"/>
              <w:rPr>
                <w:rFonts w:cs="Arial"/>
              </w:rPr>
            </w:pPr>
            <w:r w:rsidRPr="006F29D1">
              <w:t>Jednotka</w:t>
            </w:r>
          </w:p>
        </w:tc>
        <w:tc>
          <w:tcPr>
            <w:tcW w:w="3068" w:type="dxa"/>
            <w:tcBorders>
              <w:top w:val="single" w:sz="8" w:space="0" w:color="auto"/>
              <w:left w:val="nil"/>
              <w:bottom w:val="single" w:sz="8" w:space="0" w:color="auto"/>
              <w:right w:val="single" w:sz="8" w:space="0" w:color="auto"/>
            </w:tcBorders>
            <w:shd w:val="clear" w:color="auto" w:fill="DEE8F0"/>
          </w:tcPr>
          <w:p w14:paraId="145A507F" w14:textId="77777777" w:rsidR="00852386" w:rsidRPr="006F29D1" w:rsidRDefault="00852386" w:rsidP="00A020E4">
            <w:pPr>
              <w:spacing w:line="240" w:lineRule="auto"/>
              <w:jc w:val="center"/>
              <w:rPr>
                <w:rFonts w:cs="Arial"/>
              </w:rPr>
            </w:pPr>
            <w:r w:rsidRPr="006F29D1">
              <w:t>½ h hodnota. 97%/ 100%</w:t>
            </w:r>
          </w:p>
          <w:p w14:paraId="18F715E0" w14:textId="15215BE3" w:rsidR="00CD0CCB" w:rsidRPr="006F29D1" w:rsidRDefault="00CD0CCB" w:rsidP="00A020E4">
            <w:pPr>
              <w:spacing w:line="240" w:lineRule="auto"/>
              <w:jc w:val="center"/>
              <w:rPr>
                <w:rFonts w:cs="Arial"/>
              </w:rPr>
            </w:pPr>
            <w:r w:rsidRPr="006F29D1">
              <w:t>(IED)</w:t>
            </w:r>
          </w:p>
        </w:tc>
        <w:tc>
          <w:tcPr>
            <w:tcW w:w="2897" w:type="dxa"/>
            <w:gridSpan w:val="3"/>
            <w:tcBorders>
              <w:top w:val="single" w:sz="8" w:space="0" w:color="auto"/>
              <w:left w:val="nil"/>
              <w:bottom w:val="single" w:sz="8" w:space="0" w:color="auto"/>
              <w:right w:val="single" w:sz="8" w:space="0" w:color="auto"/>
            </w:tcBorders>
            <w:shd w:val="clear" w:color="auto" w:fill="DEE8F0"/>
          </w:tcPr>
          <w:p w14:paraId="5A0EFDC0" w14:textId="0C0861FA" w:rsidR="00CD0CCB" w:rsidRPr="006F29D1" w:rsidRDefault="00852386" w:rsidP="00313F95">
            <w:pPr>
              <w:spacing w:line="240" w:lineRule="auto"/>
              <w:jc w:val="center"/>
              <w:rPr>
                <w:rFonts w:cs="Arial"/>
              </w:rPr>
            </w:pPr>
            <w:r w:rsidRPr="006F29D1">
              <w:t>Průměrná denní hodnota</w:t>
            </w:r>
          </w:p>
        </w:tc>
      </w:tr>
      <w:tr w:rsidR="00852386" w:rsidRPr="006F29D1" w14:paraId="132622D0"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349CEA29" w14:textId="77777777" w:rsidR="00852386" w:rsidRPr="006F29D1" w:rsidRDefault="00852386" w:rsidP="00A020E4">
            <w:pPr>
              <w:spacing w:line="240" w:lineRule="auto"/>
              <w:ind w:firstLineChars="100" w:firstLine="180"/>
              <w:rPr>
                <w:rFonts w:cs="Arial"/>
              </w:rPr>
            </w:pPr>
            <w:r w:rsidRPr="006F29D1">
              <w:t>CO</w:t>
            </w:r>
          </w:p>
        </w:tc>
        <w:tc>
          <w:tcPr>
            <w:tcW w:w="1184" w:type="dxa"/>
            <w:tcBorders>
              <w:top w:val="nil"/>
              <w:left w:val="nil"/>
              <w:bottom w:val="single" w:sz="4" w:space="0" w:color="auto"/>
              <w:right w:val="single" w:sz="4" w:space="0" w:color="auto"/>
            </w:tcBorders>
            <w:shd w:val="clear" w:color="auto" w:fill="auto"/>
            <w:vAlign w:val="center"/>
          </w:tcPr>
          <w:p w14:paraId="02CFF98B" w14:textId="77777777" w:rsidR="00852386" w:rsidRPr="006F29D1" w:rsidRDefault="00852386" w:rsidP="00A020E4">
            <w:pPr>
              <w:spacing w:line="240" w:lineRule="auto"/>
              <w:rPr>
                <w:rFonts w:cs="Arial"/>
              </w:rPr>
            </w:pPr>
            <w:r w:rsidRPr="006F29D1">
              <w:t xml:space="preserve">mg/Nm³ </w:t>
            </w:r>
          </w:p>
        </w:tc>
        <w:tc>
          <w:tcPr>
            <w:tcW w:w="3068" w:type="dxa"/>
            <w:tcBorders>
              <w:top w:val="nil"/>
              <w:left w:val="nil"/>
              <w:bottom w:val="single" w:sz="4" w:space="0" w:color="auto"/>
              <w:right w:val="single" w:sz="4" w:space="0" w:color="auto"/>
            </w:tcBorders>
            <w:shd w:val="clear" w:color="auto" w:fill="auto"/>
            <w:vAlign w:val="center"/>
          </w:tcPr>
          <w:p w14:paraId="7FA50A61" w14:textId="73EEF50E" w:rsidR="00852386" w:rsidRPr="006F29D1" w:rsidRDefault="009B5EBA" w:rsidP="00A020E4">
            <w:pPr>
              <w:spacing w:line="240" w:lineRule="auto"/>
              <w:jc w:val="center"/>
              <w:rPr>
                <w:rFonts w:cs="Arial"/>
              </w:rPr>
            </w:pPr>
            <w:r w:rsidRPr="006F29D1">
              <w:t xml:space="preserve">100/150 </w:t>
            </w:r>
            <w:r w:rsidRPr="006F29D1">
              <w:rPr>
                <w:bCs/>
                <w:vertAlign w:val="superscript"/>
              </w:rPr>
              <w:t>1)</w:t>
            </w:r>
          </w:p>
        </w:tc>
        <w:tc>
          <w:tcPr>
            <w:tcW w:w="2897" w:type="dxa"/>
            <w:gridSpan w:val="3"/>
            <w:tcBorders>
              <w:top w:val="nil"/>
              <w:left w:val="nil"/>
              <w:bottom w:val="single" w:sz="4" w:space="0" w:color="auto"/>
              <w:right w:val="single" w:sz="4" w:space="0" w:color="auto"/>
            </w:tcBorders>
            <w:shd w:val="clear" w:color="auto" w:fill="auto"/>
            <w:vAlign w:val="center"/>
          </w:tcPr>
          <w:p w14:paraId="798C36FB" w14:textId="313C21EF" w:rsidR="00852386" w:rsidRPr="006F29D1" w:rsidRDefault="0042345A" w:rsidP="00A020E4">
            <w:pPr>
              <w:spacing w:line="240" w:lineRule="auto"/>
              <w:jc w:val="center"/>
              <w:rPr>
                <w:rFonts w:cs="Arial"/>
              </w:rPr>
            </w:pPr>
            <w:r w:rsidRPr="006F29D1">
              <w:t>50</w:t>
            </w:r>
          </w:p>
        </w:tc>
      </w:tr>
      <w:tr w:rsidR="00852386" w:rsidRPr="006F29D1" w14:paraId="6F42C1B6"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39124122" w14:textId="77777777" w:rsidR="00852386" w:rsidRPr="006F29D1" w:rsidRDefault="00852386" w:rsidP="00A020E4">
            <w:pPr>
              <w:spacing w:line="240" w:lineRule="auto"/>
              <w:ind w:firstLineChars="100" w:firstLine="180"/>
              <w:rPr>
                <w:rFonts w:cs="Arial"/>
              </w:rPr>
            </w:pPr>
            <w:r w:rsidRPr="006F29D1">
              <w:t>TOC</w:t>
            </w:r>
          </w:p>
        </w:tc>
        <w:tc>
          <w:tcPr>
            <w:tcW w:w="1184" w:type="dxa"/>
            <w:tcBorders>
              <w:top w:val="nil"/>
              <w:left w:val="nil"/>
              <w:bottom w:val="single" w:sz="4" w:space="0" w:color="auto"/>
              <w:right w:val="single" w:sz="4" w:space="0" w:color="auto"/>
            </w:tcBorders>
            <w:shd w:val="clear" w:color="auto" w:fill="auto"/>
            <w:vAlign w:val="center"/>
          </w:tcPr>
          <w:p w14:paraId="0C597857" w14:textId="77777777" w:rsidR="00852386" w:rsidRPr="006F29D1" w:rsidRDefault="00852386" w:rsidP="00A020E4">
            <w:pPr>
              <w:spacing w:line="240" w:lineRule="auto"/>
              <w:rPr>
                <w:rFonts w:cs="Arial"/>
              </w:rPr>
            </w:pPr>
            <w:r w:rsidRPr="006F29D1">
              <w:t xml:space="preserve">mg/Nm³ </w:t>
            </w:r>
          </w:p>
        </w:tc>
        <w:tc>
          <w:tcPr>
            <w:tcW w:w="3068" w:type="dxa"/>
            <w:tcBorders>
              <w:top w:val="nil"/>
              <w:left w:val="nil"/>
              <w:bottom w:val="single" w:sz="4" w:space="0" w:color="auto"/>
              <w:right w:val="single" w:sz="4" w:space="0" w:color="auto"/>
            </w:tcBorders>
            <w:shd w:val="clear" w:color="auto" w:fill="auto"/>
            <w:vAlign w:val="center"/>
          </w:tcPr>
          <w:p w14:paraId="5F6A63EA" w14:textId="6AEE8D70" w:rsidR="00852386" w:rsidRPr="006F29D1" w:rsidRDefault="00C522B0" w:rsidP="00A020E4">
            <w:pPr>
              <w:spacing w:line="240" w:lineRule="auto"/>
              <w:jc w:val="center"/>
              <w:rPr>
                <w:rFonts w:cs="Arial"/>
              </w:rPr>
            </w:pPr>
            <w:r w:rsidRPr="006F29D1">
              <w:t>10/20</w:t>
            </w:r>
          </w:p>
        </w:tc>
        <w:tc>
          <w:tcPr>
            <w:tcW w:w="2897" w:type="dxa"/>
            <w:gridSpan w:val="3"/>
            <w:tcBorders>
              <w:top w:val="nil"/>
              <w:left w:val="nil"/>
              <w:bottom w:val="single" w:sz="4" w:space="0" w:color="auto"/>
              <w:right w:val="single" w:sz="4" w:space="0" w:color="auto"/>
            </w:tcBorders>
            <w:shd w:val="clear" w:color="auto" w:fill="auto"/>
            <w:vAlign w:val="center"/>
          </w:tcPr>
          <w:p w14:paraId="0F87FEB3" w14:textId="417B78C0" w:rsidR="00852386" w:rsidRPr="006F29D1" w:rsidRDefault="004704BE" w:rsidP="00A020E4">
            <w:pPr>
              <w:spacing w:line="240" w:lineRule="auto"/>
              <w:jc w:val="center"/>
              <w:rPr>
                <w:rFonts w:cs="Arial"/>
              </w:rPr>
            </w:pPr>
            <w:r w:rsidRPr="006F29D1">
              <w:t>8</w:t>
            </w:r>
          </w:p>
        </w:tc>
      </w:tr>
      <w:tr w:rsidR="00852386" w:rsidRPr="006F29D1" w14:paraId="68696C59"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6F0E5528" w14:textId="77777777" w:rsidR="00852386" w:rsidRPr="006F29D1" w:rsidRDefault="00852386" w:rsidP="00A020E4">
            <w:pPr>
              <w:spacing w:line="240" w:lineRule="auto"/>
              <w:ind w:firstLineChars="100" w:firstLine="180"/>
              <w:rPr>
                <w:rFonts w:cs="Arial"/>
              </w:rPr>
            </w:pPr>
            <w:r w:rsidRPr="006F29D1">
              <w:t>Prach</w:t>
            </w:r>
          </w:p>
        </w:tc>
        <w:tc>
          <w:tcPr>
            <w:tcW w:w="1184" w:type="dxa"/>
            <w:tcBorders>
              <w:top w:val="nil"/>
              <w:left w:val="nil"/>
              <w:bottom w:val="single" w:sz="4" w:space="0" w:color="auto"/>
              <w:right w:val="single" w:sz="4" w:space="0" w:color="auto"/>
            </w:tcBorders>
            <w:shd w:val="clear" w:color="auto" w:fill="auto"/>
            <w:vAlign w:val="center"/>
          </w:tcPr>
          <w:p w14:paraId="13E5CB0E"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71ABA4BC" w14:textId="228FED9F" w:rsidR="00852386" w:rsidRPr="006F29D1" w:rsidRDefault="00C522B0" w:rsidP="00A020E4">
            <w:pPr>
              <w:spacing w:line="240" w:lineRule="auto"/>
              <w:jc w:val="center"/>
              <w:rPr>
                <w:rFonts w:cs="Arial"/>
              </w:rPr>
            </w:pPr>
            <w:r w:rsidRPr="006F29D1">
              <w:t>10/30</w:t>
            </w:r>
          </w:p>
        </w:tc>
        <w:tc>
          <w:tcPr>
            <w:tcW w:w="2897" w:type="dxa"/>
            <w:gridSpan w:val="3"/>
            <w:tcBorders>
              <w:top w:val="nil"/>
              <w:left w:val="nil"/>
              <w:bottom w:val="single" w:sz="4" w:space="0" w:color="auto"/>
              <w:right w:val="single" w:sz="4" w:space="0" w:color="auto"/>
            </w:tcBorders>
            <w:shd w:val="clear" w:color="auto" w:fill="auto"/>
            <w:vAlign w:val="center"/>
          </w:tcPr>
          <w:p w14:paraId="60DBB987" w14:textId="14738046" w:rsidR="00852386" w:rsidRPr="006F29D1" w:rsidRDefault="00C522B0" w:rsidP="00A020E4">
            <w:pPr>
              <w:spacing w:line="240" w:lineRule="auto"/>
              <w:jc w:val="center"/>
              <w:rPr>
                <w:rFonts w:cs="Arial"/>
                <w:sz w:val="20"/>
              </w:rPr>
            </w:pPr>
            <w:r w:rsidRPr="006F29D1">
              <w:t>5</w:t>
            </w:r>
            <w:ins w:id="88" w:author="Pavel Slezák" w:date="2025-03-12T10:24:00Z" w16du:dateUtc="2025-03-12T09:24:00Z">
              <w:r w:rsidR="001A4891">
                <w:t xml:space="preserve"> </w:t>
              </w:r>
              <w:r w:rsidR="001A4891" w:rsidRPr="001A4891">
                <w:rPr>
                  <w:vertAlign w:val="superscript"/>
                  <w:rPrChange w:id="89" w:author="Pavel Slezák" w:date="2025-03-12T10:24:00Z" w16du:dateUtc="2025-03-12T09:24:00Z">
                    <w:rPr/>
                  </w:rPrChange>
                </w:rPr>
                <w:t>3)</w:t>
              </w:r>
            </w:ins>
          </w:p>
        </w:tc>
      </w:tr>
      <w:tr w:rsidR="00852386" w:rsidRPr="006F29D1" w14:paraId="0A738C33"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2F6E7949" w14:textId="77777777" w:rsidR="00852386" w:rsidRPr="006F29D1" w:rsidRDefault="00852386" w:rsidP="00A020E4">
            <w:pPr>
              <w:spacing w:line="240" w:lineRule="auto"/>
              <w:ind w:firstLineChars="100" w:firstLine="180"/>
              <w:rPr>
                <w:rFonts w:cs="Arial"/>
              </w:rPr>
            </w:pPr>
            <w:r w:rsidRPr="006F29D1">
              <w:t>HCI</w:t>
            </w:r>
          </w:p>
        </w:tc>
        <w:tc>
          <w:tcPr>
            <w:tcW w:w="1184" w:type="dxa"/>
            <w:tcBorders>
              <w:top w:val="nil"/>
              <w:left w:val="nil"/>
              <w:bottom w:val="single" w:sz="4" w:space="0" w:color="auto"/>
              <w:right w:val="single" w:sz="4" w:space="0" w:color="auto"/>
            </w:tcBorders>
            <w:shd w:val="clear" w:color="auto" w:fill="auto"/>
            <w:vAlign w:val="center"/>
          </w:tcPr>
          <w:p w14:paraId="3C2FAF06"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C5A5A4A" w14:textId="1CFA2357" w:rsidR="00852386" w:rsidRPr="006F29D1" w:rsidRDefault="00C522B0" w:rsidP="00A020E4">
            <w:pPr>
              <w:spacing w:line="240" w:lineRule="auto"/>
              <w:jc w:val="center"/>
              <w:rPr>
                <w:rFonts w:cs="Arial"/>
              </w:rPr>
            </w:pPr>
            <w:r w:rsidRPr="006F29D1">
              <w:t>10/60</w:t>
            </w:r>
          </w:p>
        </w:tc>
        <w:tc>
          <w:tcPr>
            <w:tcW w:w="2897" w:type="dxa"/>
            <w:gridSpan w:val="3"/>
            <w:tcBorders>
              <w:top w:val="nil"/>
              <w:left w:val="nil"/>
              <w:bottom w:val="single" w:sz="4" w:space="0" w:color="auto"/>
              <w:right w:val="single" w:sz="4" w:space="0" w:color="auto"/>
            </w:tcBorders>
            <w:shd w:val="clear" w:color="auto" w:fill="auto"/>
            <w:vAlign w:val="center"/>
          </w:tcPr>
          <w:p w14:paraId="01468BF3" w14:textId="432A8C22" w:rsidR="00852386" w:rsidRPr="006F29D1" w:rsidRDefault="00C522B0" w:rsidP="00A020E4">
            <w:pPr>
              <w:spacing w:line="240" w:lineRule="auto"/>
              <w:jc w:val="center"/>
              <w:rPr>
                <w:rFonts w:cs="Arial"/>
                <w:sz w:val="20"/>
              </w:rPr>
            </w:pPr>
            <w:r w:rsidRPr="006F29D1">
              <w:t>6</w:t>
            </w:r>
          </w:p>
        </w:tc>
      </w:tr>
      <w:tr w:rsidR="00852386" w:rsidRPr="006F29D1" w14:paraId="37AE744A"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0DD6265F" w14:textId="77777777" w:rsidR="00852386" w:rsidRPr="006F29D1" w:rsidRDefault="00852386" w:rsidP="00A020E4">
            <w:pPr>
              <w:spacing w:line="240" w:lineRule="auto"/>
              <w:ind w:firstLineChars="100" w:firstLine="180"/>
              <w:rPr>
                <w:rFonts w:cs="Arial"/>
              </w:rPr>
            </w:pPr>
            <w:r w:rsidRPr="006F29D1">
              <w:t>HF</w:t>
            </w:r>
          </w:p>
        </w:tc>
        <w:tc>
          <w:tcPr>
            <w:tcW w:w="1184" w:type="dxa"/>
            <w:tcBorders>
              <w:top w:val="nil"/>
              <w:left w:val="nil"/>
              <w:bottom w:val="single" w:sz="4" w:space="0" w:color="auto"/>
              <w:right w:val="single" w:sz="4" w:space="0" w:color="auto"/>
            </w:tcBorders>
            <w:shd w:val="clear" w:color="auto" w:fill="auto"/>
            <w:vAlign w:val="center"/>
          </w:tcPr>
          <w:p w14:paraId="6B8ABF12"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44D112B5" w14:textId="34D2F944" w:rsidR="00852386" w:rsidRPr="006F29D1" w:rsidRDefault="00C522B0" w:rsidP="00A020E4">
            <w:pPr>
              <w:spacing w:line="240" w:lineRule="auto"/>
              <w:jc w:val="center"/>
              <w:rPr>
                <w:rFonts w:cs="Arial"/>
              </w:rPr>
            </w:pPr>
            <w:r w:rsidRPr="006F29D1">
              <w:t>2/4</w:t>
            </w:r>
          </w:p>
        </w:tc>
        <w:tc>
          <w:tcPr>
            <w:tcW w:w="2897" w:type="dxa"/>
            <w:gridSpan w:val="3"/>
            <w:tcBorders>
              <w:top w:val="nil"/>
              <w:left w:val="nil"/>
              <w:bottom w:val="single" w:sz="4" w:space="0" w:color="auto"/>
              <w:right w:val="single" w:sz="4" w:space="0" w:color="auto"/>
            </w:tcBorders>
            <w:shd w:val="clear" w:color="auto" w:fill="auto"/>
            <w:vAlign w:val="center"/>
          </w:tcPr>
          <w:p w14:paraId="23C7810C" w14:textId="38D423E2" w:rsidR="00852386" w:rsidRPr="006F29D1" w:rsidRDefault="0042345A" w:rsidP="00A020E4">
            <w:pPr>
              <w:spacing w:line="240" w:lineRule="auto"/>
              <w:jc w:val="center"/>
              <w:rPr>
                <w:rFonts w:cs="Arial"/>
                <w:sz w:val="20"/>
              </w:rPr>
            </w:pPr>
            <w:r w:rsidRPr="006F29D1">
              <w:t>&lt;0,8</w:t>
            </w:r>
          </w:p>
        </w:tc>
      </w:tr>
      <w:tr w:rsidR="00852386" w:rsidRPr="006F29D1" w14:paraId="6A70DCD6" w14:textId="77777777" w:rsidTr="005841E3">
        <w:trPr>
          <w:trHeight w:val="427"/>
        </w:trPr>
        <w:tc>
          <w:tcPr>
            <w:tcW w:w="2197" w:type="dxa"/>
            <w:tcBorders>
              <w:top w:val="nil"/>
              <w:left w:val="single" w:sz="4" w:space="0" w:color="auto"/>
              <w:bottom w:val="single" w:sz="4" w:space="0" w:color="auto"/>
              <w:right w:val="single" w:sz="4" w:space="0" w:color="auto"/>
            </w:tcBorders>
            <w:shd w:val="clear" w:color="auto" w:fill="auto"/>
            <w:vAlign w:val="center"/>
          </w:tcPr>
          <w:p w14:paraId="3AB006F0" w14:textId="77777777" w:rsidR="00852386" w:rsidRPr="006F29D1" w:rsidRDefault="00852386" w:rsidP="00A020E4">
            <w:pPr>
              <w:spacing w:line="240" w:lineRule="auto"/>
              <w:ind w:firstLineChars="100" w:firstLine="180"/>
              <w:rPr>
                <w:rFonts w:cs="Arial"/>
                <w:vertAlign w:val="superscript"/>
              </w:rPr>
            </w:pPr>
            <w:r w:rsidRPr="006F29D1">
              <w:t>SO</w:t>
            </w:r>
            <w:r w:rsidRPr="006F29D1">
              <w:rPr>
                <w:vertAlign w:val="subscript"/>
              </w:rPr>
              <w:t xml:space="preserve">2 </w:t>
            </w:r>
            <w:r w:rsidRPr="006F29D1">
              <w:t>a SO</w:t>
            </w:r>
            <w:r w:rsidRPr="006F29D1">
              <w:rPr>
                <w:vertAlign w:val="subscript"/>
              </w:rPr>
              <w:t>3</w:t>
            </w:r>
            <w:r w:rsidRPr="006F29D1">
              <w:t xml:space="preserve"> </w:t>
            </w:r>
            <w:r w:rsidRPr="006F29D1">
              <w:br/>
              <w:t xml:space="preserve">    (jako SO</w:t>
            </w:r>
            <w:r w:rsidRPr="006F29D1">
              <w:rPr>
                <w:vertAlign w:val="subscript"/>
              </w:rPr>
              <w:t>2</w:t>
            </w:r>
            <w:r w:rsidRPr="006F29D1">
              <w:t>)</w:t>
            </w:r>
          </w:p>
        </w:tc>
        <w:tc>
          <w:tcPr>
            <w:tcW w:w="1184" w:type="dxa"/>
            <w:tcBorders>
              <w:top w:val="nil"/>
              <w:left w:val="nil"/>
              <w:bottom w:val="single" w:sz="4" w:space="0" w:color="auto"/>
              <w:right w:val="single" w:sz="4" w:space="0" w:color="auto"/>
            </w:tcBorders>
            <w:shd w:val="clear" w:color="auto" w:fill="auto"/>
            <w:vAlign w:val="center"/>
          </w:tcPr>
          <w:p w14:paraId="0E06E6AE"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39CC4B3F" w14:textId="3C68BD6A" w:rsidR="00852386" w:rsidRPr="006F29D1" w:rsidRDefault="00C522B0" w:rsidP="00A020E4">
            <w:pPr>
              <w:spacing w:line="240" w:lineRule="auto"/>
              <w:jc w:val="center"/>
              <w:rPr>
                <w:rFonts w:cs="Arial"/>
              </w:rPr>
            </w:pPr>
            <w:r w:rsidRPr="006F29D1">
              <w:t>50/200</w:t>
            </w:r>
          </w:p>
        </w:tc>
        <w:tc>
          <w:tcPr>
            <w:tcW w:w="2897" w:type="dxa"/>
            <w:gridSpan w:val="3"/>
            <w:tcBorders>
              <w:top w:val="nil"/>
              <w:left w:val="nil"/>
              <w:bottom w:val="single" w:sz="4" w:space="0" w:color="auto"/>
              <w:right w:val="single" w:sz="4" w:space="0" w:color="auto"/>
            </w:tcBorders>
            <w:shd w:val="clear" w:color="auto" w:fill="auto"/>
            <w:vAlign w:val="center"/>
          </w:tcPr>
          <w:p w14:paraId="6D6F85E7" w14:textId="3D953234" w:rsidR="00852386" w:rsidRPr="006F29D1" w:rsidRDefault="00C522B0" w:rsidP="00A020E4">
            <w:pPr>
              <w:spacing w:line="240" w:lineRule="auto"/>
              <w:jc w:val="center"/>
              <w:rPr>
                <w:rFonts w:cs="Arial"/>
                <w:sz w:val="20"/>
              </w:rPr>
            </w:pPr>
            <w:r w:rsidRPr="006F29D1">
              <w:t>30</w:t>
            </w:r>
            <w:ins w:id="90" w:author="Pavel Slezák" w:date="2025-03-12T10:24:00Z" w16du:dateUtc="2025-03-12T09:24:00Z">
              <w:r w:rsidR="001A4891">
                <w:t xml:space="preserve"> </w:t>
              </w:r>
              <w:r w:rsidR="001A4891" w:rsidRPr="00876BD5">
                <w:rPr>
                  <w:vertAlign w:val="superscript"/>
                </w:rPr>
                <w:t>3)</w:t>
              </w:r>
            </w:ins>
          </w:p>
        </w:tc>
      </w:tr>
      <w:tr w:rsidR="00852386" w:rsidRPr="006F29D1" w14:paraId="3ADDAF7E" w14:textId="77777777" w:rsidTr="005841E3">
        <w:trPr>
          <w:trHeight w:val="427"/>
        </w:trPr>
        <w:tc>
          <w:tcPr>
            <w:tcW w:w="2197" w:type="dxa"/>
            <w:tcBorders>
              <w:top w:val="nil"/>
              <w:left w:val="single" w:sz="4" w:space="0" w:color="auto"/>
              <w:bottom w:val="single" w:sz="4" w:space="0" w:color="auto"/>
              <w:right w:val="single" w:sz="4" w:space="0" w:color="auto"/>
            </w:tcBorders>
            <w:shd w:val="clear" w:color="auto" w:fill="auto"/>
            <w:vAlign w:val="center"/>
          </w:tcPr>
          <w:p w14:paraId="06D4E991" w14:textId="77777777" w:rsidR="00852386" w:rsidRPr="006F29D1" w:rsidRDefault="00852386" w:rsidP="00A020E4">
            <w:pPr>
              <w:spacing w:line="240" w:lineRule="auto"/>
              <w:ind w:firstLineChars="100" w:firstLine="180"/>
              <w:rPr>
                <w:rFonts w:cs="Arial"/>
                <w:vertAlign w:val="subscript"/>
              </w:rPr>
            </w:pPr>
            <w:r w:rsidRPr="006F29D1">
              <w:t>NO</w:t>
            </w:r>
            <w:r w:rsidRPr="006F29D1">
              <w:rPr>
                <w:vertAlign w:val="subscript"/>
              </w:rPr>
              <w:t>X</w:t>
            </w:r>
            <w:r w:rsidRPr="006F29D1">
              <w:t xml:space="preserve"> jako NO</w:t>
            </w:r>
            <w:r w:rsidRPr="006F29D1">
              <w:rPr>
                <w:vertAlign w:val="subscript"/>
              </w:rPr>
              <w:t>2</w:t>
            </w:r>
          </w:p>
          <w:p w14:paraId="311121C4" w14:textId="77777777" w:rsidR="00852386" w:rsidRPr="006F29D1" w:rsidRDefault="00852386" w:rsidP="00A020E4">
            <w:pPr>
              <w:spacing w:line="240" w:lineRule="auto"/>
              <w:ind w:left="142"/>
              <w:rPr>
                <w:rFonts w:cs="Arial"/>
              </w:rPr>
            </w:pPr>
          </w:p>
        </w:tc>
        <w:tc>
          <w:tcPr>
            <w:tcW w:w="1184" w:type="dxa"/>
            <w:tcBorders>
              <w:top w:val="nil"/>
              <w:left w:val="nil"/>
              <w:bottom w:val="single" w:sz="4" w:space="0" w:color="auto"/>
              <w:right w:val="single" w:sz="4" w:space="0" w:color="auto"/>
            </w:tcBorders>
            <w:shd w:val="clear" w:color="auto" w:fill="auto"/>
            <w:vAlign w:val="center"/>
          </w:tcPr>
          <w:p w14:paraId="7949179E"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41C0A2E" w14:textId="7C660271" w:rsidR="00852386" w:rsidRPr="006F29D1" w:rsidRDefault="00C522B0" w:rsidP="00A020E4">
            <w:pPr>
              <w:spacing w:line="240" w:lineRule="auto"/>
              <w:jc w:val="center"/>
              <w:rPr>
                <w:rFonts w:cs="Arial"/>
              </w:rPr>
            </w:pPr>
            <w:r w:rsidRPr="006F29D1">
              <w:t>200/400</w:t>
            </w:r>
          </w:p>
        </w:tc>
        <w:tc>
          <w:tcPr>
            <w:tcW w:w="2897" w:type="dxa"/>
            <w:gridSpan w:val="3"/>
            <w:tcBorders>
              <w:top w:val="nil"/>
              <w:left w:val="nil"/>
              <w:bottom w:val="single" w:sz="4" w:space="0" w:color="auto"/>
              <w:right w:val="single" w:sz="4" w:space="0" w:color="auto"/>
            </w:tcBorders>
            <w:shd w:val="clear" w:color="auto" w:fill="auto"/>
            <w:vAlign w:val="center"/>
          </w:tcPr>
          <w:p w14:paraId="42BF2AE7" w14:textId="6DDBB601" w:rsidR="00852386" w:rsidRPr="006F29D1" w:rsidRDefault="005B120C" w:rsidP="00A020E4">
            <w:pPr>
              <w:spacing w:line="240" w:lineRule="auto"/>
              <w:jc w:val="center"/>
              <w:rPr>
                <w:rFonts w:cs="Arial"/>
                <w:sz w:val="20"/>
              </w:rPr>
            </w:pPr>
            <w:r>
              <w:t>110</w:t>
            </w:r>
            <w:r w:rsidRPr="006F29D1">
              <w:t xml:space="preserve"> </w:t>
            </w:r>
            <w:r w:rsidR="00D319BB" w:rsidRPr="006F29D1">
              <w:rPr>
                <w:vertAlign w:val="superscript"/>
              </w:rPr>
              <w:t>3)</w:t>
            </w:r>
          </w:p>
        </w:tc>
      </w:tr>
      <w:tr w:rsidR="00852386" w:rsidRPr="006F29D1" w14:paraId="762D976C"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65A24ADD" w14:textId="77777777" w:rsidR="00852386" w:rsidRPr="006F29D1" w:rsidRDefault="00852386" w:rsidP="00A020E4">
            <w:pPr>
              <w:spacing w:line="240" w:lineRule="auto"/>
              <w:ind w:firstLineChars="100" w:firstLine="180"/>
              <w:rPr>
                <w:rFonts w:cs="Arial"/>
              </w:rPr>
            </w:pPr>
            <w:r w:rsidRPr="006F29D1">
              <w:t>NH</w:t>
            </w:r>
            <w:r w:rsidRPr="006F29D1">
              <w:rPr>
                <w:vertAlign w:val="subscript"/>
              </w:rPr>
              <w:t>3</w:t>
            </w:r>
          </w:p>
        </w:tc>
        <w:tc>
          <w:tcPr>
            <w:tcW w:w="1184" w:type="dxa"/>
            <w:tcBorders>
              <w:top w:val="nil"/>
              <w:left w:val="nil"/>
              <w:bottom w:val="single" w:sz="4" w:space="0" w:color="auto"/>
              <w:right w:val="single" w:sz="4" w:space="0" w:color="auto"/>
            </w:tcBorders>
            <w:shd w:val="clear" w:color="auto" w:fill="auto"/>
            <w:vAlign w:val="center"/>
          </w:tcPr>
          <w:p w14:paraId="1E1EF52D" w14:textId="77777777" w:rsidR="00852386" w:rsidRPr="006F29D1" w:rsidRDefault="00852386" w:rsidP="00A020E4">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24B0809D" w14:textId="6E6D8C3E" w:rsidR="00852386" w:rsidRPr="006F29D1" w:rsidRDefault="00852386" w:rsidP="00A020E4">
            <w:pPr>
              <w:spacing w:line="240" w:lineRule="auto"/>
              <w:jc w:val="center"/>
              <w:rPr>
                <w:rFonts w:cs="Arial"/>
              </w:rPr>
            </w:pPr>
            <w:r w:rsidRPr="006F29D1">
              <w:t xml:space="preserve">10/20 </w:t>
            </w:r>
            <w:r w:rsidRPr="006F29D1">
              <w:rPr>
                <w:vertAlign w:val="superscript"/>
              </w:rPr>
              <w:t>2)</w:t>
            </w:r>
          </w:p>
        </w:tc>
        <w:tc>
          <w:tcPr>
            <w:tcW w:w="2897" w:type="dxa"/>
            <w:gridSpan w:val="3"/>
            <w:tcBorders>
              <w:top w:val="nil"/>
              <w:left w:val="nil"/>
              <w:bottom w:val="single" w:sz="4" w:space="0" w:color="auto"/>
              <w:right w:val="single" w:sz="4" w:space="0" w:color="auto"/>
            </w:tcBorders>
            <w:shd w:val="clear" w:color="auto" w:fill="auto"/>
            <w:vAlign w:val="center"/>
          </w:tcPr>
          <w:p w14:paraId="2242C288" w14:textId="5F07DF89" w:rsidR="00852386" w:rsidRPr="006F29D1" w:rsidRDefault="00C522B0" w:rsidP="00A020E4">
            <w:pPr>
              <w:spacing w:line="240" w:lineRule="auto"/>
              <w:jc w:val="center"/>
              <w:rPr>
                <w:rFonts w:cs="Arial"/>
                <w:sz w:val="20"/>
              </w:rPr>
            </w:pPr>
            <w:r w:rsidRPr="006F29D1">
              <w:t>10</w:t>
            </w:r>
          </w:p>
        </w:tc>
      </w:tr>
      <w:tr w:rsidR="00C522B0" w:rsidRPr="006F29D1" w14:paraId="222D9EFF"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0F55BA73" w14:textId="13B00B41" w:rsidR="00C522B0" w:rsidRPr="006F29D1" w:rsidRDefault="00C522B0" w:rsidP="00C522B0">
            <w:pPr>
              <w:spacing w:line="240" w:lineRule="auto"/>
              <w:ind w:firstLineChars="100" w:firstLine="180"/>
              <w:rPr>
                <w:rFonts w:cs="Arial"/>
              </w:rPr>
            </w:pPr>
            <w:r w:rsidRPr="006F29D1">
              <w:t>Hg</w:t>
            </w:r>
          </w:p>
        </w:tc>
        <w:tc>
          <w:tcPr>
            <w:tcW w:w="1184" w:type="dxa"/>
            <w:tcBorders>
              <w:top w:val="nil"/>
              <w:left w:val="nil"/>
              <w:bottom w:val="single" w:sz="4" w:space="0" w:color="auto"/>
              <w:right w:val="single" w:sz="4" w:space="0" w:color="auto"/>
            </w:tcBorders>
            <w:shd w:val="clear" w:color="auto" w:fill="auto"/>
            <w:vAlign w:val="center"/>
          </w:tcPr>
          <w:p w14:paraId="66DE94E2" w14:textId="63AC7ED9" w:rsidR="00C522B0" w:rsidRPr="006F29D1" w:rsidRDefault="00C522B0" w:rsidP="00C522B0">
            <w:pPr>
              <w:spacing w:line="240" w:lineRule="auto"/>
              <w:rPr>
                <w:rFonts w:cs="Arial"/>
              </w:rPr>
            </w:pPr>
            <w:r w:rsidRPr="006F29D1">
              <w:t>mg/Nm</w:t>
            </w:r>
            <w:r w:rsidRPr="006F29D1">
              <w:rPr>
                <w:vertAlign w:val="superscript"/>
              </w:rPr>
              <w:t>3</w:t>
            </w:r>
          </w:p>
        </w:tc>
        <w:tc>
          <w:tcPr>
            <w:tcW w:w="3068" w:type="dxa"/>
            <w:tcBorders>
              <w:top w:val="nil"/>
              <w:left w:val="nil"/>
              <w:bottom w:val="single" w:sz="4" w:space="0" w:color="auto"/>
              <w:right w:val="single" w:sz="4" w:space="0" w:color="auto"/>
            </w:tcBorders>
            <w:shd w:val="clear" w:color="auto" w:fill="auto"/>
            <w:vAlign w:val="center"/>
          </w:tcPr>
          <w:p w14:paraId="04028A68" w14:textId="32581204" w:rsidR="00C522B0" w:rsidRPr="006F29D1" w:rsidRDefault="009B5EBA" w:rsidP="00C522B0">
            <w:pPr>
              <w:spacing w:line="240" w:lineRule="auto"/>
              <w:jc w:val="center"/>
              <w:rPr>
                <w:rFonts w:cs="Arial"/>
              </w:rPr>
            </w:pPr>
            <w:r w:rsidRPr="006F29D1">
              <w:t xml:space="preserve">0,02/0,04 </w:t>
            </w:r>
            <w:r w:rsidRPr="006F29D1">
              <w:rPr>
                <w:vertAlign w:val="superscript"/>
              </w:rPr>
              <w:t>2)</w:t>
            </w:r>
          </w:p>
        </w:tc>
        <w:tc>
          <w:tcPr>
            <w:tcW w:w="2897" w:type="dxa"/>
            <w:gridSpan w:val="3"/>
            <w:tcBorders>
              <w:top w:val="nil"/>
              <w:left w:val="nil"/>
              <w:bottom w:val="single" w:sz="4" w:space="0" w:color="auto"/>
              <w:right w:val="single" w:sz="4" w:space="0" w:color="auto"/>
            </w:tcBorders>
            <w:shd w:val="clear" w:color="auto" w:fill="auto"/>
            <w:vAlign w:val="center"/>
          </w:tcPr>
          <w:p w14:paraId="70846543" w14:textId="4C17717F" w:rsidR="00C522B0" w:rsidRPr="006F29D1" w:rsidRDefault="00C522B0" w:rsidP="00C522B0">
            <w:pPr>
              <w:spacing w:line="240" w:lineRule="auto"/>
              <w:jc w:val="center"/>
              <w:rPr>
                <w:rFonts w:cs="Arial"/>
              </w:rPr>
            </w:pPr>
            <w:r w:rsidRPr="006F29D1">
              <w:t>0,02</w:t>
            </w:r>
          </w:p>
        </w:tc>
      </w:tr>
      <w:tr w:rsidR="009B5EBA" w:rsidRPr="006F29D1" w14:paraId="23343B16" w14:textId="77777777" w:rsidTr="005841E3">
        <w:trPr>
          <w:trHeight w:val="284"/>
        </w:trPr>
        <w:tc>
          <w:tcPr>
            <w:tcW w:w="9346" w:type="dxa"/>
            <w:gridSpan w:val="6"/>
            <w:tcBorders>
              <w:top w:val="nil"/>
              <w:left w:val="single" w:sz="4" w:space="0" w:color="auto"/>
              <w:bottom w:val="single" w:sz="4" w:space="0" w:color="auto"/>
              <w:right w:val="single" w:sz="4" w:space="0" w:color="auto"/>
            </w:tcBorders>
            <w:shd w:val="clear" w:color="auto" w:fill="auto"/>
            <w:vAlign w:val="center"/>
          </w:tcPr>
          <w:p w14:paraId="349E7492" w14:textId="7562E2BA" w:rsidR="009B5EBA" w:rsidRPr="006F29D1" w:rsidRDefault="009B5EBA" w:rsidP="009B5EBA">
            <w:pPr>
              <w:spacing w:line="240" w:lineRule="auto"/>
              <w:rPr>
                <w:rFonts w:cs="Arial"/>
                <w:bCs/>
                <w:sz w:val="16"/>
                <w:szCs w:val="16"/>
              </w:rPr>
            </w:pPr>
            <w:r w:rsidRPr="006F29D1">
              <w:rPr>
                <w:bCs/>
                <w:sz w:val="16"/>
                <w:szCs w:val="16"/>
                <w:vertAlign w:val="superscript"/>
              </w:rPr>
              <w:t>1)</w:t>
            </w:r>
            <w:r w:rsidRPr="006F29D1">
              <w:rPr>
                <w:bCs/>
                <w:sz w:val="16"/>
                <w:szCs w:val="16"/>
              </w:rPr>
              <w:t xml:space="preserve"> </w:t>
            </w:r>
            <w:r w:rsidR="00D319BB" w:rsidRPr="006F29D1">
              <w:rPr>
                <w:bCs/>
                <w:sz w:val="16"/>
                <w:szCs w:val="16"/>
              </w:rPr>
              <w:t xml:space="preserve">Hodnota </w:t>
            </w:r>
            <w:r w:rsidRPr="006F29D1">
              <w:rPr>
                <w:bCs/>
                <w:sz w:val="16"/>
                <w:szCs w:val="16"/>
              </w:rPr>
              <w:t>CO</w:t>
            </w:r>
            <w:r w:rsidR="00D319BB" w:rsidRPr="006F29D1">
              <w:rPr>
                <w:bCs/>
                <w:sz w:val="16"/>
                <w:szCs w:val="16"/>
              </w:rPr>
              <w:t xml:space="preserve"> „</w:t>
            </w:r>
            <w:r w:rsidRPr="006F29D1">
              <w:rPr>
                <w:bCs/>
                <w:sz w:val="16"/>
                <w:szCs w:val="16"/>
              </w:rPr>
              <w:t>100</w:t>
            </w:r>
            <w:r w:rsidR="00D319BB" w:rsidRPr="006F29D1">
              <w:rPr>
                <w:bCs/>
                <w:sz w:val="16"/>
                <w:szCs w:val="16"/>
              </w:rPr>
              <w:t>“</w:t>
            </w:r>
            <w:r w:rsidRPr="006F29D1">
              <w:rPr>
                <w:bCs/>
                <w:sz w:val="16"/>
                <w:szCs w:val="16"/>
              </w:rPr>
              <w:t xml:space="preserve"> jako půlhodinová průměrná hodnota</w:t>
            </w:r>
            <w:r w:rsidR="00434330">
              <w:rPr>
                <w:bCs/>
                <w:sz w:val="16"/>
                <w:szCs w:val="16"/>
              </w:rPr>
              <w:t xml:space="preserve"> (100%)</w:t>
            </w:r>
            <w:r w:rsidRPr="006F29D1">
              <w:rPr>
                <w:bCs/>
                <w:sz w:val="16"/>
                <w:szCs w:val="16"/>
              </w:rPr>
              <w:t xml:space="preserve">, </w:t>
            </w:r>
            <w:r w:rsidR="00D319BB" w:rsidRPr="006F29D1">
              <w:rPr>
                <w:bCs/>
                <w:sz w:val="16"/>
                <w:szCs w:val="16"/>
              </w:rPr>
              <w:t>„</w:t>
            </w:r>
            <w:r w:rsidRPr="006F29D1">
              <w:rPr>
                <w:bCs/>
                <w:sz w:val="16"/>
                <w:szCs w:val="16"/>
              </w:rPr>
              <w:t>150</w:t>
            </w:r>
            <w:r w:rsidR="00D319BB" w:rsidRPr="006F29D1">
              <w:rPr>
                <w:bCs/>
                <w:sz w:val="16"/>
                <w:szCs w:val="16"/>
              </w:rPr>
              <w:t>“</w:t>
            </w:r>
            <w:r w:rsidRPr="006F29D1">
              <w:rPr>
                <w:bCs/>
                <w:sz w:val="16"/>
                <w:szCs w:val="16"/>
              </w:rPr>
              <w:t xml:space="preserve"> jako 10minutová průměrná hodnota</w:t>
            </w:r>
            <w:r w:rsidR="00434330">
              <w:rPr>
                <w:bCs/>
                <w:sz w:val="16"/>
                <w:szCs w:val="16"/>
              </w:rPr>
              <w:t xml:space="preserve"> (97%)</w:t>
            </w:r>
          </w:p>
          <w:p w14:paraId="5E58740D" w14:textId="77777777" w:rsidR="009B5EBA" w:rsidRPr="006F29D1" w:rsidRDefault="009B5EBA" w:rsidP="002947F8">
            <w:pPr>
              <w:rPr>
                <w:sz w:val="16"/>
                <w:szCs w:val="16"/>
              </w:rPr>
            </w:pPr>
            <w:r w:rsidRPr="006F29D1">
              <w:rPr>
                <w:sz w:val="16"/>
                <w:szCs w:val="16"/>
                <w:vertAlign w:val="superscript"/>
              </w:rPr>
              <w:t>2)</w:t>
            </w:r>
            <w:r w:rsidRPr="006F29D1">
              <w:rPr>
                <w:sz w:val="16"/>
                <w:szCs w:val="16"/>
              </w:rPr>
              <w:t xml:space="preserve"> Definováno zde, ale není uvedeno v IED.</w:t>
            </w:r>
          </w:p>
          <w:p w14:paraId="5132C173" w14:textId="7F65DE11" w:rsidR="00D319BB" w:rsidRPr="006F29D1" w:rsidDel="0042345A" w:rsidRDefault="00D319BB" w:rsidP="002947F8">
            <w:r w:rsidRPr="006F29D1">
              <w:rPr>
                <w:sz w:val="16"/>
                <w:szCs w:val="16"/>
                <w:vertAlign w:val="superscript"/>
              </w:rPr>
              <w:t>3)</w:t>
            </w:r>
            <w:r w:rsidRPr="006F29D1">
              <w:rPr>
                <w:sz w:val="16"/>
                <w:szCs w:val="16"/>
              </w:rPr>
              <w:t xml:space="preserve"> Bude platit případná nižší hodnota dle Nabídky Zhotovitele </w:t>
            </w:r>
          </w:p>
        </w:tc>
      </w:tr>
      <w:tr w:rsidR="00C522B0" w:rsidRPr="006F29D1" w14:paraId="60E2CB45" w14:textId="77777777" w:rsidTr="005841E3">
        <w:trPr>
          <w:trHeight w:val="702"/>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4E16F708" w14:textId="3C722F99" w:rsidR="00C522B0" w:rsidRPr="006F29D1" w:rsidRDefault="008B5D7B" w:rsidP="00C522B0">
            <w:pPr>
              <w:spacing w:line="240" w:lineRule="auto"/>
              <w:rPr>
                <w:rFonts w:cs="Arial"/>
                <w:bCs/>
                <w:color w:val="000000" w:themeColor="text1"/>
              </w:rPr>
            </w:pPr>
            <w:r w:rsidRPr="006F29D1">
              <w:rPr>
                <w:bCs/>
                <w:color w:val="000000" w:themeColor="text1"/>
              </w:rPr>
              <w:t>Garantovaný parametr</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620FBDDA" w14:textId="77777777" w:rsidR="00C522B0" w:rsidRPr="006F29D1" w:rsidRDefault="00C522B0" w:rsidP="00C522B0">
            <w:pPr>
              <w:spacing w:line="240" w:lineRule="auto"/>
              <w:rPr>
                <w:rFonts w:cs="Arial"/>
                <w:bCs/>
                <w:color w:val="000000" w:themeColor="text1"/>
              </w:rPr>
            </w:pPr>
            <w:r w:rsidRPr="006F29D1">
              <w:rPr>
                <w:bCs/>
                <w:color w:val="000000" w:themeColor="text1"/>
              </w:rPr>
              <w:t>Jednotka</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10F34D22" w14:textId="0D15F587" w:rsidR="00C522B0" w:rsidRPr="006F29D1" w:rsidRDefault="00C522B0" w:rsidP="00C522B0">
            <w:pPr>
              <w:spacing w:line="240" w:lineRule="auto"/>
              <w:jc w:val="center"/>
              <w:rPr>
                <w:rFonts w:cs="Arial"/>
                <w:bCs/>
                <w:color w:val="000000" w:themeColor="text1"/>
              </w:rPr>
            </w:pPr>
            <w:r w:rsidRPr="006F29D1">
              <w:rPr>
                <w:bCs/>
                <w:color w:val="000000" w:themeColor="text1"/>
              </w:rPr>
              <w:t>Výsledek krátkodobého bodového vzorkování (3 vzorky, každý minimálně 1 h)</w:t>
            </w:r>
          </w:p>
        </w:tc>
      </w:tr>
      <w:tr w:rsidR="00C522B0" w:rsidRPr="006F29D1" w14:paraId="440AE359" w14:textId="77777777" w:rsidTr="005841E3">
        <w:trPr>
          <w:trHeight w:val="284"/>
        </w:trPr>
        <w:tc>
          <w:tcPr>
            <w:tcW w:w="2197" w:type="dxa"/>
            <w:tcBorders>
              <w:top w:val="nil"/>
              <w:left w:val="single" w:sz="4" w:space="0" w:color="auto"/>
              <w:bottom w:val="single" w:sz="4" w:space="0" w:color="auto"/>
              <w:right w:val="single" w:sz="4" w:space="0" w:color="auto"/>
            </w:tcBorders>
            <w:shd w:val="clear" w:color="auto" w:fill="auto"/>
            <w:vAlign w:val="center"/>
          </w:tcPr>
          <w:p w14:paraId="7490C11D" w14:textId="77777777" w:rsidR="00C522B0" w:rsidRPr="006F29D1" w:rsidRDefault="00C522B0" w:rsidP="00C522B0">
            <w:pPr>
              <w:spacing w:line="240" w:lineRule="auto"/>
              <w:ind w:left="142"/>
              <w:rPr>
                <w:rFonts w:cs="Arial"/>
              </w:rPr>
            </w:pPr>
            <w:r w:rsidRPr="006F29D1">
              <w:t>Σ Cd a Tl</w:t>
            </w:r>
          </w:p>
        </w:tc>
        <w:tc>
          <w:tcPr>
            <w:tcW w:w="1184" w:type="dxa"/>
            <w:tcBorders>
              <w:top w:val="nil"/>
              <w:left w:val="nil"/>
              <w:bottom w:val="single" w:sz="4" w:space="0" w:color="auto"/>
              <w:right w:val="single" w:sz="4" w:space="0" w:color="auto"/>
            </w:tcBorders>
            <w:shd w:val="clear" w:color="auto" w:fill="auto"/>
            <w:vAlign w:val="center"/>
          </w:tcPr>
          <w:p w14:paraId="704D5E6F" w14:textId="77777777" w:rsidR="00C522B0" w:rsidRPr="006F29D1" w:rsidRDefault="00C522B0" w:rsidP="00C522B0">
            <w:pPr>
              <w:spacing w:line="240" w:lineRule="auto"/>
              <w:rPr>
                <w:rFonts w:cs="Arial"/>
              </w:rPr>
            </w:pPr>
            <w:r w:rsidRPr="006F29D1">
              <w:t>mg/Nm</w:t>
            </w:r>
            <w:r w:rsidRPr="006F29D1">
              <w:rPr>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632CAD8D" w14:textId="62D7B60B" w:rsidR="00C522B0" w:rsidRPr="006F29D1" w:rsidRDefault="00C522B0" w:rsidP="00C522B0">
            <w:pPr>
              <w:spacing w:line="240" w:lineRule="auto"/>
              <w:jc w:val="center"/>
              <w:rPr>
                <w:rFonts w:cs="Arial"/>
              </w:rPr>
            </w:pPr>
            <w:r w:rsidRPr="006F29D1">
              <w:t>0,02</w:t>
            </w:r>
          </w:p>
        </w:tc>
      </w:tr>
      <w:tr w:rsidR="00C522B0" w:rsidRPr="006F29D1" w14:paraId="5AAC5EE8"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0C0A119" w14:textId="77777777" w:rsidR="00C522B0" w:rsidRPr="006F29D1" w:rsidRDefault="00C522B0" w:rsidP="00C522B0">
            <w:pPr>
              <w:spacing w:line="240" w:lineRule="auto"/>
              <w:ind w:left="142"/>
              <w:rPr>
                <w:rFonts w:cs="Arial"/>
              </w:rPr>
            </w:pPr>
            <w:r w:rsidRPr="006F29D1">
              <w:t>Σ As, Pb, Co, Cr, Cu, Mn, Ni, Sb a V</w:t>
            </w:r>
          </w:p>
        </w:tc>
        <w:tc>
          <w:tcPr>
            <w:tcW w:w="1184" w:type="dxa"/>
            <w:tcBorders>
              <w:top w:val="single" w:sz="4" w:space="0" w:color="auto"/>
              <w:left w:val="nil"/>
              <w:bottom w:val="single" w:sz="4" w:space="0" w:color="auto"/>
              <w:right w:val="single" w:sz="4" w:space="0" w:color="auto"/>
            </w:tcBorders>
            <w:shd w:val="clear" w:color="auto" w:fill="auto"/>
            <w:vAlign w:val="center"/>
          </w:tcPr>
          <w:p w14:paraId="28F13F22" w14:textId="77777777" w:rsidR="00C522B0" w:rsidRPr="006F29D1" w:rsidRDefault="00C522B0" w:rsidP="00C522B0">
            <w:pPr>
              <w:spacing w:line="240" w:lineRule="auto"/>
              <w:rPr>
                <w:rFonts w:cs="Arial"/>
              </w:rPr>
            </w:pPr>
            <w:r w:rsidRPr="006F29D1">
              <w:t>mg/Nm</w:t>
            </w:r>
            <w:r w:rsidRPr="006F29D1">
              <w:rPr>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4A0FC95A" w14:textId="086FC0FB" w:rsidR="00C522B0" w:rsidRPr="006F29D1" w:rsidRDefault="00C522B0" w:rsidP="00C522B0">
            <w:pPr>
              <w:spacing w:line="240" w:lineRule="auto"/>
              <w:jc w:val="center"/>
              <w:rPr>
                <w:rFonts w:cs="Arial"/>
              </w:rPr>
            </w:pPr>
            <w:r w:rsidRPr="006F29D1">
              <w:t>0,3</w:t>
            </w:r>
          </w:p>
        </w:tc>
      </w:tr>
      <w:tr w:rsidR="00C522B0" w:rsidRPr="006F29D1" w14:paraId="37C50427" w14:textId="77777777" w:rsidTr="005841E3">
        <w:trPr>
          <w:trHeight w:val="284"/>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21C1C2A0" w14:textId="0398D1BC" w:rsidR="00C522B0" w:rsidRPr="006F29D1" w:rsidRDefault="008B5D7B" w:rsidP="00C522B0">
            <w:pPr>
              <w:spacing w:line="240" w:lineRule="auto"/>
              <w:rPr>
                <w:rFonts w:cs="Arial"/>
                <w:bCs/>
              </w:rPr>
            </w:pPr>
            <w:r w:rsidRPr="006F29D1">
              <w:rPr>
                <w:bCs/>
                <w:color w:val="000000" w:themeColor="text1"/>
              </w:rPr>
              <w:t>Garantovaný parametr</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21542D86" w14:textId="77777777" w:rsidR="00C522B0" w:rsidRPr="006F29D1" w:rsidRDefault="00C522B0" w:rsidP="00C522B0">
            <w:pPr>
              <w:spacing w:line="240" w:lineRule="auto"/>
              <w:rPr>
                <w:rFonts w:cs="Arial"/>
                <w:bCs/>
              </w:rPr>
            </w:pPr>
            <w:r w:rsidRPr="006F29D1">
              <w:t>Jednotka</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35632667" w14:textId="3FD41529" w:rsidR="00C522B0" w:rsidRPr="006F29D1" w:rsidRDefault="00C522B0" w:rsidP="00C522B0">
            <w:pPr>
              <w:spacing w:line="240" w:lineRule="auto"/>
              <w:jc w:val="center"/>
              <w:rPr>
                <w:rFonts w:cs="Arial"/>
                <w:bCs/>
              </w:rPr>
            </w:pPr>
            <w:r w:rsidRPr="006F29D1">
              <w:t>Výsledek krátkodobého bodového vzorkování (2 vzorky, každý 6-8 h)</w:t>
            </w:r>
          </w:p>
        </w:tc>
      </w:tr>
      <w:tr w:rsidR="00C522B0" w:rsidRPr="006F29D1" w14:paraId="13A15291"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C3D11A1" w14:textId="77777777" w:rsidR="00C522B0" w:rsidRPr="006F29D1" w:rsidRDefault="00C522B0" w:rsidP="00C522B0">
            <w:pPr>
              <w:spacing w:line="240" w:lineRule="auto"/>
              <w:ind w:left="142"/>
              <w:rPr>
                <w:rFonts w:cs="Arial"/>
              </w:rPr>
            </w:pPr>
            <w:r w:rsidRPr="006F29D1">
              <w:t>Dioxiny a furany (ekv. 2,3,7,8-TCDD)</w:t>
            </w:r>
          </w:p>
        </w:tc>
        <w:tc>
          <w:tcPr>
            <w:tcW w:w="1184" w:type="dxa"/>
            <w:tcBorders>
              <w:top w:val="single" w:sz="4" w:space="0" w:color="auto"/>
              <w:left w:val="nil"/>
              <w:bottom w:val="single" w:sz="4" w:space="0" w:color="auto"/>
              <w:right w:val="single" w:sz="4" w:space="0" w:color="auto"/>
            </w:tcBorders>
            <w:shd w:val="clear" w:color="auto" w:fill="auto"/>
            <w:vAlign w:val="center"/>
          </w:tcPr>
          <w:p w14:paraId="6DDA0F93" w14:textId="54600A6F" w:rsidR="00C522B0" w:rsidRPr="006F29D1" w:rsidRDefault="00D846A9" w:rsidP="00C522B0">
            <w:pPr>
              <w:spacing w:line="240" w:lineRule="auto"/>
              <w:rPr>
                <w:rFonts w:cs="Arial"/>
              </w:rPr>
            </w:pPr>
            <w:r>
              <w:t>n</w:t>
            </w:r>
            <w:r w:rsidR="00C522B0" w:rsidRPr="006F29D1">
              <w:t>g/Nm</w:t>
            </w:r>
            <w:r w:rsidR="00C522B0" w:rsidRPr="006F29D1">
              <w:rPr>
                <w:vertAlign w:val="superscript"/>
              </w:rPr>
              <w:t>3</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61945C2F" w14:textId="54A8769E" w:rsidR="00C522B0" w:rsidRPr="006F29D1" w:rsidRDefault="00C522B0" w:rsidP="00C522B0">
            <w:pPr>
              <w:spacing w:line="240" w:lineRule="auto"/>
              <w:jc w:val="center"/>
              <w:rPr>
                <w:rFonts w:cs="Arial"/>
              </w:rPr>
            </w:pPr>
            <w:r w:rsidRPr="006F29D1">
              <w:t>0,04</w:t>
            </w:r>
          </w:p>
        </w:tc>
      </w:tr>
      <w:tr w:rsidR="008F5E28" w:rsidRPr="006F29D1" w14:paraId="4A531564" w14:textId="77777777" w:rsidTr="005841E3">
        <w:trPr>
          <w:trHeight w:val="539"/>
        </w:trPr>
        <w:tc>
          <w:tcPr>
            <w:tcW w:w="2197" w:type="dxa"/>
            <w:tcBorders>
              <w:top w:val="single" w:sz="4" w:space="0" w:color="auto"/>
              <w:left w:val="single" w:sz="4" w:space="0" w:color="auto"/>
              <w:bottom w:val="single" w:sz="4" w:space="0" w:color="auto"/>
              <w:right w:val="single" w:sz="4" w:space="0" w:color="auto"/>
            </w:tcBorders>
            <w:shd w:val="clear" w:color="auto" w:fill="DEE8F0"/>
            <w:vAlign w:val="center"/>
          </w:tcPr>
          <w:p w14:paraId="414FE084" w14:textId="2903154C" w:rsidR="008F5E28" w:rsidRPr="001F5523" w:rsidRDefault="008F5E28" w:rsidP="00C522B0">
            <w:pPr>
              <w:spacing w:line="240" w:lineRule="auto"/>
              <w:ind w:left="142"/>
              <w:rPr>
                <w:rFonts w:cs="Arial"/>
                <w:vertAlign w:val="superscript"/>
              </w:rPr>
            </w:pPr>
            <w:r w:rsidRPr="006F29D1">
              <w:rPr>
                <w:b/>
              </w:rPr>
              <w:t xml:space="preserve">Kvalita </w:t>
            </w:r>
            <w:r w:rsidR="008B5D7B" w:rsidRPr="006F29D1">
              <w:rPr>
                <w:b/>
              </w:rPr>
              <w:t xml:space="preserve">škváry </w:t>
            </w:r>
            <w:r w:rsidRPr="006F29D1">
              <w:rPr>
                <w:b/>
              </w:rPr>
              <w:t xml:space="preserve">(před </w:t>
            </w:r>
            <w:r w:rsidR="008B5D7B" w:rsidRPr="006F29D1">
              <w:rPr>
                <w:b/>
              </w:rPr>
              <w:t>jakoukoli úpravou</w:t>
            </w:r>
            <w:r w:rsidRPr="006F29D1">
              <w:rPr>
                <w:b/>
              </w:rPr>
              <w:t>)</w:t>
            </w:r>
            <w:r w:rsidR="001F5523">
              <w:rPr>
                <w:b/>
                <w:vertAlign w:val="superscript"/>
              </w:rPr>
              <w:t>1)</w:t>
            </w:r>
          </w:p>
        </w:tc>
        <w:tc>
          <w:tcPr>
            <w:tcW w:w="1184" w:type="dxa"/>
            <w:tcBorders>
              <w:top w:val="single" w:sz="4" w:space="0" w:color="auto"/>
              <w:left w:val="nil"/>
              <w:bottom w:val="single" w:sz="4" w:space="0" w:color="auto"/>
              <w:right w:val="single" w:sz="4" w:space="0" w:color="auto"/>
            </w:tcBorders>
            <w:shd w:val="clear" w:color="auto" w:fill="DEE8F0"/>
            <w:vAlign w:val="center"/>
          </w:tcPr>
          <w:p w14:paraId="30650BFC" w14:textId="75B54F29" w:rsidR="008F5E28" w:rsidRPr="006F29D1" w:rsidRDefault="008F5E28" w:rsidP="00C522B0">
            <w:pPr>
              <w:spacing w:line="240" w:lineRule="auto"/>
              <w:rPr>
                <w:rFonts w:cs="Arial"/>
              </w:rPr>
            </w:pPr>
            <w:r w:rsidRPr="006F29D1">
              <w:t>Jednotka</w:t>
            </w:r>
          </w:p>
        </w:tc>
        <w:tc>
          <w:tcPr>
            <w:tcW w:w="5965" w:type="dxa"/>
            <w:gridSpan w:val="4"/>
            <w:tcBorders>
              <w:top w:val="single" w:sz="4" w:space="0" w:color="auto"/>
              <w:left w:val="nil"/>
              <w:bottom w:val="single" w:sz="4" w:space="0" w:color="auto"/>
              <w:right w:val="single" w:sz="4" w:space="0" w:color="auto"/>
            </w:tcBorders>
            <w:shd w:val="clear" w:color="auto" w:fill="DEE8F0"/>
            <w:vAlign w:val="center"/>
          </w:tcPr>
          <w:p w14:paraId="2F8988D5" w14:textId="01546EC8" w:rsidR="008F5E28" w:rsidRPr="006F29D1" w:rsidDel="00A020E4" w:rsidRDefault="005F0FD9" w:rsidP="00C522B0">
            <w:pPr>
              <w:spacing w:line="240" w:lineRule="auto"/>
              <w:jc w:val="center"/>
              <w:rPr>
                <w:rFonts w:cs="Arial"/>
              </w:rPr>
            </w:pPr>
            <w:r>
              <w:t>Všeobecné p</w:t>
            </w:r>
            <w:r w:rsidR="008B5D7B" w:rsidRPr="006F29D1">
              <w:t>ožadované garance</w:t>
            </w:r>
          </w:p>
        </w:tc>
      </w:tr>
      <w:tr w:rsidR="008F5E28" w:rsidRPr="006F29D1" w14:paraId="7F5C112D"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E72663" w14:textId="3D1547B6" w:rsidR="008F5E28" w:rsidRPr="006F29D1" w:rsidRDefault="008F5E28" w:rsidP="00C522B0">
            <w:pPr>
              <w:spacing w:line="240" w:lineRule="auto"/>
              <w:ind w:left="142"/>
              <w:rPr>
                <w:rFonts w:cs="Arial"/>
              </w:rPr>
            </w:pPr>
            <w:r w:rsidRPr="006F29D1">
              <w:t>Výluh</w:t>
            </w:r>
          </w:p>
        </w:tc>
        <w:tc>
          <w:tcPr>
            <w:tcW w:w="1184" w:type="dxa"/>
            <w:tcBorders>
              <w:top w:val="single" w:sz="4" w:space="0" w:color="auto"/>
              <w:left w:val="nil"/>
              <w:bottom w:val="single" w:sz="4" w:space="0" w:color="auto"/>
              <w:right w:val="single" w:sz="4" w:space="0" w:color="auto"/>
            </w:tcBorders>
            <w:shd w:val="clear" w:color="auto" w:fill="auto"/>
            <w:vAlign w:val="center"/>
          </w:tcPr>
          <w:p w14:paraId="08B87E1B" w14:textId="77777777" w:rsidR="008F5E28" w:rsidRPr="006F29D1" w:rsidRDefault="008F5E28" w:rsidP="00C522B0">
            <w:pPr>
              <w:spacing w:line="240" w:lineRule="auto"/>
              <w:rPr>
                <w:rFonts w:cs="Arial"/>
              </w:rPr>
            </w:pP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28CA98FE" w14:textId="79662644" w:rsidR="008F5E28" w:rsidRPr="006F29D1" w:rsidDel="00A020E4" w:rsidRDefault="008F5E28" w:rsidP="00C522B0">
            <w:pPr>
              <w:spacing w:line="240" w:lineRule="auto"/>
              <w:jc w:val="center"/>
              <w:rPr>
                <w:rFonts w:cs="Arial"/>
              </w:rPr>
            </w:pPr>
            <w:r w:rsidRPr="006F29D1">
              <w:t>Je třeba respektovat rozhodnutí Rady EU ze dne 19. 12. 2002, kapitola 2.2.2 pro odpad, který není nebezpečný, stejně jako TA Siedlungsabfall Deponieklasse 1 a jakékoliv příslušné české nařízení.</w:t>
            </w:r>
          </w:p>
        </w:tc>
      </w:tr>
      <w:tr w:rsidR="008F5E28" w:rsidRPr="006F29D1" w14:paraId="1E6895C4"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CE9223E" w14:textId="0CA37F30" w:rsidR="008F5E28" w:rsidRPr="006F29D1" w:rsidRDefault="008F5E28" w:rsidP="008F5E28">
            <w:pPr>
              <w:spacing w:line="240" w:lineRule="auto"/>
              <w:ind w:left="142"/>
              <w:rPr>
                <w:rFonts w:cs="Arial"/>
              </w:rPr>
            </w:pPr>
            <w:r w:rsidRPr="006F29D1">
              <w:t>TOC</w:t>
            </w:r>
          </w:p>
        </w:tc>
        <w:tc>
          <w:tcPr>
            <w:tcW w:w="1184" w:type="dxa"/>
            <w:tcBorders>
              <w:top w:val="single" w:sz="4" w:space="0" w:color="auto"/>
              <w:left w:val="nil"/>
              <w:bottom w:val="single" w:sz="4" w:space="0" w:color="auto"/>
              <w:right w:val="single" w:sz="4" w:space="0" w:color="auto"/>
            </w:tcBorders>
            <w:shd w:val="clear" w:color="auto" w:fill="auto"/>
            <w:vAlign w:val="center"/>
          </w:tcPr>
          <w:p w14:paraId="66D35347" w14:textId="7BEFEABE" w:rsidR="008F5E28" w:rsidRPr="006F29D1" w:rsidRDefault="008F5E28" w:rsidP="008F5E28">
            <w:pPr>
              <w:spacing w:line="240" w:lineRule="auto"/>
              <w:rPr>
                <w:rFonts w:cs="Arial"/>
              </w:rPr>
            </w:pPr>
            <w:r w:rsidRPr="006F29D1">
              <w:t xml:space="preserve">% </w:t>
            </w:r>
            <w:r w:rsidR="008B5D7B" w:rsidRPr="006F29D1">
              <w:t>w/w</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542EB1D2" w14:textId="46BF950D" w:rsidR="008F5E28" w:rsidRPr="006F29D1" w:rsidDel="00A020E4" w:rsidRDefault="008F5E28" w:rsidP="008F5E28">
            <w:pPr>
              <w:spacing w:line="240" w:lineRule="auto"/>
              <w:jc w:val="center"/>
              <w:rPr>
                <w:rFonts w:cs="Arial"/>
              </w:rPr>
            </w:pPr>
            <w:r w:rsidRPr="006F29D1">
              <w:t>&lt; 3</w:t>
            </w:r>
          </w:p>
        </w:tc>
      </w:tr>
      <w:tr w:rsidR="008F5E28" w:rsidRPr="006F29D1" w14:paraId="477C7C30"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FF30369" w14:textId="3EC5F1E8" w:rsidR="008F5E28" w:rsidRPr="006F29D1" w:rsidRDefault="008F5E28" w:rsidP="008F5E28">
            <w:pPr>
              <w:spacing w:line="240" w:lineRule="auto"/>
              <w:ind w:left="142"/>
              <w:rPr>
                <w:rFonts w:cs="Arial"/>
              </w:rPr>
            </w:pPr>
            <w:r w:rsidRPr="006F29D1">
              <w:t>Dioxiny a furany (ekv 2,3,7,8-TCDD) (VDI 3499)</w:t>
            </w:r>
          </w:p>
        </w:tc>
        <w:tc>
          <w:tcPr>
            <w:tcW w:w="1184" w:type="dxa"/>
            <w:tcBorders>
              <w:top w:val="single" w:sz="4" w:space="0" w:color="auto"/>
              <w:left w:val="nil"/>
              <w:bottom w:val="single" w:sz="4" w:space="0" w:color="auto"/>
              <w:right w:val="single" w:sz="4" w:space="0" w:color="auto"/>
            </w:tcBorders>
            <w:shd w:val="clear" w:color="auto" w:fill="auto"/>
            <w:vAlign w:val="center"/>
          </w:tcPr>
          <w:p w14:paraId="68D6AD5B" w14:textId="4ADE377C" w:rsidR="008F5E28" w:rsidRPr="006F29D1" w:rsidRDefault="008F5E28" w:rsidP="001F5523">
            <w:pPr>
              <w:spacing w:line="240" w:lineRule="auto"/>
              <w:rPr>
                <w:rFonts w:cs="Arial"/>
              </w:rPr>
            </w:pPr>
            <w:r w:rsidRPr="006F29D1">
              <w:t>ng/kg</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0EC57093" w14:textId="4A036098" w:rsidR="008F5E28" w:rsidRPr="006F29D1" w:rsidDel="00A020E4" w:rsidRDefault="008F5E28" w:rsidP="008F5E28">
            <w:pPr>
              <w:spacing w:line="240" w:lineRule="auto"/>
              <w:jc w:val="center"/>
              <w:rPr>
                <w:rFonts w:cs="Arial"/>
              </w:rPr>
            </w:pPr>
            <w:r w:rsidRPr="006F29D1">
              <w:t xml:space="preserve">&lt; 5 </w:t>
            </w:r>
          </w:p>
        </w:tc>
      </w:tr>
      <w:tr w:rsidR="008F5E28" w:rsidRPr="006F29D1" w14:paraId="35F97D71" w14:textId="77777777" w:rsidTr="005841E3">
        <w:trPr>
          <w:trHeight w:val="320"/>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5735743" w14:textId="3E0D7B14" w:rsidR="008F5E28" w:rsidRPr="006F29D1" w:rsidRDefault="008B5D7B" w:rsidP="008F5E28">
            <w:pPr>
              <w:spacing w:line="240" w:lineRule="auto"/>
              <w:ind w:left="142"/>
              <w:rPr>
                <w:rFonts w:cs="Arial"/>
              </w:rPr>
            </w:pPr>
            <w:r w:rsidRPr="006F29D1">
              <w:t>Ztráta nedopalem škváry</w:t>
            </w:r>
          </w:p>
        </w:tc>
        <w:tc>
          <w:tcPr>
            <w:tcW w:w="1184" w:type="dxa"/>
            <w:tcBorders>
              <w:top w:val="single" w:sz="4" w:space="0" w:color="auto"/>
              <w:left w:val="nil"/>
              <w:bottom w:val="single" w:sz="4" w:space="0" w:color="auto"/>
              <w:right w:val="single" w:sz="4" w:space="0" w:color="auto"/>
            </w:tcBorders>
            <w:shd w:val="clear" w:color="auto" w:fill="auto"/>
            <w:vAlign w:val="center"/>
          </w:tcPr>
          <w:p w14:paraId="54E775F6" w14:textId="26377214" w:rsidR="008F5E28" w:rsidRPr="006F29D1" w:rsidRDefault="008F5E28" w:rsidP="008F5E28">
            <w:pPr>
              <w:spacing w:line="240" w:lineRule="auto"/>
              <w:rPr>
                <w:rFonts w:cs="Arial"/>
              </w:rPr>
            </w:pPr>
            <w:r w:rsidRPr="006F29D1">
              <w:t xml:space="preserve">% </w:t>
            </w:r>
            <w:r w:rsidR="008B5D7B" w:rsidRPr="006F29D1">
              <w:t>w/w</w:t>
            </w:r>
          </w:p>
        </w:tc>
        <w:tc>
          <w:tcPr>
            <w:tcW w:w="5965" w:type="dxa"/>
            <w:gridSpan w:val="4"/>
            <w:tcBorders>
              <w:top w:val="single" w:sz="4" w:space="0" w:color="auto"/>
              <w:left w:val="nil"/>
              <w:bottom w:val="single" w:sz="4" w:space="0" w:color="auto"/>
              <w:right w:val="single" w:sz="4" w:space="0" w:color="auto"/>
            </w:tcBorders>
            <w:shd w:val="clear" w:color="auto" w:fill="auto"/>
            <w:vAlign w:val="center"/>
          </w:tcPr>
          <w:p w14:paraId="4EA5494A" w14:textId="4419CBF7" w:rsidR="008F5E28" w:rsidRPr="006F29D1" w:rsidDel="00A020E4" w:rsidRDefault="008F5E28" w:rsidP="008F5E28">
            <w:pPr>
              <w:spacing w:line="240" w:lineRule="auto"/>
              <w:jc w:val="center"/>
              <w:rPr>
                <w:rFonts w:cs="Arial"/>
              </w:rPr>
            </w:pPr>
            <w:r w:rsidRPr="006F29D1">
              <w:t>&lt; 5</w:t>
            </w:r>
          </w:p>
        </w:tc>
      </w:tr>
      <w:tr w:rsidR="001F5523" w:rsidRPr="006F29D1" w14:paraId="0FFA7518" w14:textId="77777777" w:rsidTr="00770D8D">
        <w:trPr>
          <w:trHeight w:val="320"/>
        </w:trPr>
        <w:tc>
          <w:tcPr>
            <w:tcW w:w="9346" w:type="dxa"/>
            <w:gridSpan w:val="6"/>
            <w:tcBorders>
              <w:top w:val="single" w:sz="4" w:space="0" w:color="auto"/>
              <w:left w:val="single" w:sz="4" w:space="0" w:color="auto"/>
              <w:bottom w:val="single" w:sz="4" w:space="0" w:color="auto"/>
              <w:right w:val="single" w:sz="4" w:space="0" w:color="auto"/>
            </w:tcBorders>
            <w:shd w:val="clear" w:color="auto" w:fill="auto"/>
          </w:tcPr>
          <w:p w14:paraId="36C71EEF" w14:textId="3D0A8B4A" w:rsidR="001F5523" w:rsidRPr="001F5523" w:rsidRDefault="001F5523" w:rsidP="001F5523">
            <w:pPr>
              <w:spacing w:line="240" w:lineRule="auto"/>
            </w:pPr>
            <w:r>
              <w:rPr>
                <w:vertAlign w:val="superscript"/>
              </w:rPr>
              <w:t>1)</w:t>
            </w:r>
            <w:r>
              <w:t xml:space="preserve"> </w:t>
            </w:r>
            <w:r w:rsidRPr="00D16ECD">
              <w:rPr>
                <w:sz w:val="16"/>
                <w:szCs w:val="16"/>
              </w:rPr>
              <w:t xml:space="preserve">Kvalita škváry (před jakoukoli úpravou) </w:t>
            </w:r>
            <w:r w:rsidR="005F0FD9" w:rsidRPr="00D16ECD">
              <w:rPr>
                <w:sz w:val="16"/>
                <w:szCs w:val="16"/>
              </w:rPr>
              <w:t>musí plnit hodnoty</w:t>
            </w:r>
            <w:r w:rsidRPr="00D16ECD">
              <w:rPr>
                <w:sz w:val="16"/>
                <w:szCs w:val="16"/>
              </w:rPr>
              <w:t xml:space="preserve"> podle směrnice EU 2010/75/EU.</w:t>
            </w:r>
          </w:p>
        </w:tc>
      </w:tr>
    </w:tbl>
    <w:p w14:paraId="1EB2AE3F" w14:textId="77777777" w:rsidR="00C87AF8" w:rsidRPr="006F29D1" w:rsidRDefault="00C87AF8" w:rsidP="00A020E4">
      <w:pPr>
        <w:spacing w:line="240" w:lineRule="auto"/>
        <w:ind w:left="142"/>
        <w:rPr>
          <w:rFonts w:cs="Arial"/>
        </w:rPr>
      </w:pPr>
    </w:p>
    <w:p w14:paraId="3608877B" w14:textId="77777777" w:rsidR="00F849F8" w:rsidRPr="006F29D1" w:rsidRDefault="00F849F8" w:rsidP="00A020E4">
      <w:pPr>
        <w:spacing w:line="240" w:lineRule="auto"/>
        <w:ind w:left="142"/>
        <w:rPr>
          <w:rFonts w:cs="Arial"/>
        </w:rPr>
      </w:pPr>
    </w:p>
    <w:p w14:paraId="4EDB2A93" w14:textId="77777777" w:rsidR="00F849F8" w:rsidRPr="006F29D1" w:rsidRDefault="00F849F8" w:rsidP="00A020E4">
      <w:pPr>
        <w:spacing w:line="240" w:lineRule="auto"/>
        <w:ind w:left="142"/>
        <w:rPr>
          <w:rFonts w:cs="Arial"/>
        </w:rPr>
      </w:pPr>
    </w:p>
    <w:tbl>
      <w:tblPr>
        <w:tblW w:w="9357" w:type="dxa"/>
        <w:tblInd w:w="-289" w:type="dxa"/>
        <w:tblLayout w:type="fixed"/>
        <w:tblCellMar>
          <w:left w:w="70" w:type="dxa"/>
          <w:right w:w="70" w:type="dxa"/>
        </w:tblCellMar>
        <w:tblLook w:val="0000" w:firstRow="0" w:lastRow="0" w:firstColumn="0" w:lastColumn="0" w:noHBand="0" w:noVBand="0"/>
      </w:tblPr>
      <w:tblGrid>
        <w:gridCol w:w="2978"/>
        <w:gridCol w:w="2054"/>
        <w:gridCol w:w="1631"/>
        <w:gridCol w:w="1418"/>
        <w:gridCol w:w="69"/>
        <w:gridCol w:w="1207"/>
      </w:tblGrid>
      <w:tr w:rsidR="00F849F8" w:rsidRPr="006F29D1" w14:paraId="7C75B8FE" w14:textId="77777777" w:rsidTr="005841E3">
        <w:trPr>
          <w:trHeight w:val="580"/>
          <w:tblHeader/>
        </w:trPr>
        <w:tc>
          <w:tcPr>
            <w:tcW w:w="2978" w:type="dxa"/>
            <w:vMerge w:val="restart"/>
            <w:tcBorders>
              <w:top w:val="single" w:sz="4" w:space="0" w:color="auto"/>
              <w:left w:val="single" w:sz="4" w:space="0" w:color="auto"/>
              <w:right w:val="single" w:sz="4" w:space="0" w:color="auto"/>
            </w:tcBorders>
            <w:shd w:val="clear" w:color="auto" w:fill="BAD2E0"/>
            <w:noWrap/>
          </w:tcPr>
          <w:p w14:paraId="1ED685D2" w14:textId="2034E084" w:rsidR="008B5D7B" w:rsidRPr="006F29D1" w:rsidRDefault="008B5D7B" w:rsidP="00CD0CCB">
            <w:pPr>
              <w:pStyle w:val="Nadpis7"/>
            </w:pPr>
            <w:r w:rsidRPr="006F29D1">
              <w:lastRenderedPageBreak/>
              <w:t xml:space="preserve">Tabulka 4 </w:t>
            </w:r>
          </w:p>
          <w:p w14:paraId="3F201BA7" w14:textId="4527B1A3" w:rsidR="00F849F8" w:rsidRPr="006F29D1" w:rsidRDefault="00F849F8" w:rsidP="00CD0CCB">
            <w:pPr>
              <w:pStyle w:val="Nadpis7"/>
            </w:pPr>
            <w:r w:rsidRPr="006F29D1">
              <w:t>Další požadavky</w:t>
            </w:r>
          </w:p>
        </w:tc>
        <w:tc>
          <w:tcPr>
            <w:tcW w:w="3685" w:type="dxa"/>
            <w:gridSpan w:val="2"/>
            <w:vMerge w:val="restart"/>
            <w:tcBorders>
              <w:top w:val="single" w:sz="4" w:space="0" w:color="auto"/>
              <w:left w:val="single" w:sz="4" w:space="0" w:color="auto"/>
              <w:right w:val="single" w:sz="4" w:space="0" w:color="auto"/>
            </w:tcBorders>
            <w:shd w:val="clear" w:color="auto" w:fill="BAD2E0"/>
          </w:tcPr>
          <w:p w14:paraId="0C39F6AB" w14:textId="77777777" w:rsidR="008B5D7B" w:rsidRPr="006F29D1" w:rsidRDefault="008B5D7B" w:rsidP="008B5D7B">
            <w:pPr>
              <w:spacing w:line="240" w:lineRule="auto"/>
              <w:jc w:val="center"/>
              <w:rPr>
                <w:rFonts w:cs="Arial"/>
                <w:b/>
                <w:bCs/>
              </w:rPr>
            </w:pPr>
            <w:r w:rsidRPr="006F29D1">
              <w:rPr>
                <w:b/>
                <w:bCs/>
              </w:rPr>
              <w:t>Environmentální požadavky Objednatele na Linku</w:t>
            </w:r>
          </w:p>
          <w:p w14:paraId="7ECB70F7" w14:textId="66079578" w:rsidR="00F849F8" w:rsidRPr="006F29D1" w:rsidRDefault="00F849F8" w:rsidP="00CD0CCB">
            <w:pPr>
              <w:spacing w:line="240" w:lineRule="auto"/>
              <w:jc w:val="center"/>
              <w:rPr>
                <w:rFonts w:cs="Arial"/>
                <w:b/>
                <w:bCs/>
              </w:rPr>
            </w:pPr>
          </w:p>
        </w:tc>
        <w:tc>
          <w:tcPr>
            <w:tcW w:w="1487" w:type="dxa"/>
            <w:gridSpan w:val="2"/>
            <w:tcBorders>
              <w:top w:val="single" w:sz="4" w:space="0" w:color="auto"/>
              <w:left w:val="single" w:sz="4" w:space="0" w:color="auto"/>
              <w:right w:val="nil"/>
            </w:tcBorders>
            <w:shd w:val="clear" w:color="auto" w:fill="BAD2E0"/>
          </w:tcPr>
          <w:p w14:paraId="5DB9BA60" w14:textId="6527D5F6" w:rsidR="00F849F8" w:rsidRPr="006F29D1" w:rsidRDefault="003E6178" w:rsidP="00CD0CCB">
            <w:pPr>
              <w:spacing w:line="240" w:lineRule="auto"/>
              <w:rPr>
                <w:rFonts w:cs="Arial"/>
              </w:rPr>
            </w:pPr>
            <w:r w:rsidRPr="006F29D1">
              <w:rPr>
                <w:b/>
              </w:rPr>
              <w:t xml:space="preserve">Garance </w:t>
            </w:r>
            <w:r w:rsidR="00F849F8" w:rsidRPr="006F29D1">
              <w:rPr>
                <w:b/>
              </w:rPr>
              <w:t>Zhotovitele</w:t>
            </w:r>
            <w:r w:rsidR="00F849F8" w:rsidRPr="006F29D1">
              <w:t xml:space="preserve"> </w:t>
            </w:r>
          </w:p>
        </w:tc>
        <w:tc>
          <w:tcPr>
            <w:tcW w:w="1207" w:type="dxa"/>
            <w:tcBorders>
              <w:top w:val="single" w:sz="4" w:space="0" w:color="auto"/>
              <w:left w:val="nil"/>
              <w:right w:val="single" w:sz="4" w:space="0" w:color="auto"/>
            </w:tcBorders>
            <w:shd w:val="clear" w:color="auto" w:fill="BAD2E0"/>
          </w:tcPr>
          <w:p w14:paraId="392FDE73" w14:textId="77777777" w:rsidR="00F849F8" w:rsidRPr="006F29D1" w:rsidRDefault="00F849F8" w:rsidP="00CD0CCB">
            <w:pPr>
              <w:spacing w:line="240" w:lineRule="auto"/>
              <w:rPr>
                <w:rFonts w:cs="Arial"/>
              </w:rPr>
            </w:pPr>
            <w:r w:rsidRPr="006F29D1">
              <w:t> </w:t>
            </w:r>
          </w:p>
        </w:tc>
      </w:tr>
      <w:tr w:rsidR="00F849F8" w:rsidRPr="006F29D1" w14:paraId="4CDD987F" w14:textId="77777777" w:rsidTr="005841E3">
        <w:trPr>
          <w:trHeight w:val="300"/>
          <w:tblHeader/>
        </w:trPr>
        <w:tc>
          <w:tcPr>
            <w:tcW w:w="2978" w:type="dxa"/>
            <w:vMerge/>
            <w:tcBorders>
              <w:left w:val="single" w:sz="4" w:space="0" w:color="auto"/>
              <w:right w:val="single" w:sz="4" w:space="0" w:color="auto"/>
            </w:tcBorders>
            <w:shd w:val="clear" w:color="auto" w:fill="BAD2E0"/>
            <w:noWrap/>
          </w:tcPr>
          <w:p w14:paraId="4B46D299" w14:textId="77777777" w:rsidR="00F849F8" w:rsidRPr="006F29D1" w:rsidRDefault="00F849F8" w:rsidP="00CD0CCB">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770A07D4" w14:textId="77777777" w:rsidR="00F849F8" w:rsidRPr="006F29D1" w:rsidRDefault="00F849F8" w:rsidP="00CD0CCB">
            <w:pPr>
              <w:spacing w:line="240" w:lineRule="auto"/>
              <w:rPr>
                <w:rFonts w:cs="Arial"/>
                <w:b/>
                <w:bCs/>
              </w:rPr>
            </w:pPr>
          </w:p>
        </w:tc>
        <w:tc>
          <w:tcPr>
            <w:tcW w:w="1487" w:type="dxa"/>
            <w:gridSpan w:val="2"/>
            <w:tcBorders>
              <w:top w:val="nil"/>
              <w:left w:val="single" w:sz="4" w:space="0" w:color="auto"/>
              <w:bottom w:val="single" w:sz="4" w:space="0" w:color="auto"/>
              <w:right w:val="nil"/>
            </w:tcBorders>
            <w:shd w:val="clear" w:color="auto" w:fill="BAD2E0"/>
          </w:tcPr>
          <w:p w14:paraId="56DB3E75" w14:textId="77777777" w:rsidR="00F849F8" w:rsidRPr="006F29D1" w:rsidRDefault="00F849F8" w:rsidP="00CD0CCB">
            <w:pPr>
              <w:spacing w:line="240" w:lineRule="auto"/>
              <w:rPr>
                <w:rFonts w:cs="Arial"/>
              </w:rPr>
            </w:pPr>
            <w:r w:rsidRPr="006F29D1">
              <w:t>Datum:</w:t>
            </w:r>
          </w:p>
        </w:tc>
        <w:tc>
          <w:tcPr>
            <w:tcW w:w="1207" w:type="dxa"/>
            <w:tcBorders>
              <w:top w:val="nil"/>
              <w:left w:val="nil"/>
              <w:bottom w:val="single" w:sz="4" w:space="0" w:color="auto"/>
              <w:right w:val="single" w:sz="4" w:space="0" w:color="auto"/>
            </w:tcBorders>
            <w:shd w:val="clear" w:color="auto" w:fill="BAD2E0"/>
          </w:tcPr>
          <w:p w14:paraId="33F804D1" w14:textId="77777777" w:rsidR="00F849F8" w:rsidRPr="006F29D1" w:rsidRDefault="00F849F8" w:rsidP="00CD0CCB">
            <w:pPr>
              <w:spacing w:line="240" w:lineRule="auto"/>
              <w:rPr>
                <w:rFonts w:cs="Arial"/>
              </w:rPr>
            </w:pPr>
            <w:r w:rsidRPr="006F29D1">
              <w:t> </w:t>
            </w:r>
          </w:p>
        </w:tc>
      </w:tr>
      <w:tr w:rsidR="00F849F8" w:rsidRPr="006F29D1" w14:paraId="34557389" w14:textId="77777777" w:rsidTr="005841E3">
        <w:trPr>
          <w:trHeight w:val="835"/>
          <w:tblHeader/>
        </w:trPr>
        <w:tc>
          <w:tcPr>
            <w:tcW w:w="2978" w:type="dxa"/>
            <w:vMerge/>
            <w:tcBorders>
              <w:left w:val="single" w:sz="4" w:space="0" w:color="auto"/>
              <w:right w:val="single" w:sz="4" w:space="0" w:color="auto"/>
            </w:tcBorders>
            <w:shd w:val="clear" w:color="auto" w:fill="BAD2E0"/>
            <w:noWrap/>
            <w:vAlign w:val="bottom"/>
          </w:tcPr>
          <w:p w14:paraId="6C30206B" w14:textId="77777777" w:rsidR="00F849F8" w:rsidRPr="006F29D1" w:rsidRDefault="00F849F8" w:rsidP="00CD0CCB">
            <w:pPr>
              <w:spacing w:line="240" w:lineRule="auto"/>
              <w:rPr>
                <w:rFonts w:cs="Arial"/>
              </w:rPr>
            </w:pPr>
          </w:p>
        </w:tc>
        <w:tc>
          <w:tcPr>
            <w:tcW w:w="3685" w:type="dxa"/>
            <w:gridSpan w:val="2"/>
            <w:vMerge/>
            <w:tcBorders>
              <w:left w:val="single" w:sz="4" w:space="0" w:color="auto"/>
              <w:right w:val="single" w:sz="4" w:space="0" w:color="auto"/>
            </w:tcBorders>
            <w:shd w:val="clear" w:color="auto" w:fill="BAD2E0"/>
          </w:tcPr>
          <w:p w14:paraId="0D589260" w14:textId="77777777" w:rsidR="00F849F8" w:rsidRPr="006F29D1" w:rsidRDefault="00F849F8" w:rsidP="00CD0CCB">
            <w:pPr>
              <w:spacing w:line="240" w:lineRule="auto"/>
              <w:rPr>
                <w:rFonts w:cs="Arial"/>
                <w:b/>
                <w:bCs/>
              </w:rPr>
            </w:pPr>
          </w:p>
        </w:tc>
        <w:tc>
          <w:tcPr>
            <w:tcW w:w="1487" w:type="dxa"/>
            <w:gridSpan w:val="2"/>
            <w:tcBorders>
              <w:top w:val="single" w:sz="4" w:space="0" w:color="auto"/>
              <w:left w:val="single" w:sz="4" w:space="0" w:color="auto"/>
              <w:right w:val="nil"/>
            </w:tcBorders>
            <w:shd w:val="clear" w:color="auto" w:fill="BAD2E0"/>
          </w:tcPr>
          <w:p w14:paraId="19F416C3" w14:textId="4BFE153A" w:rsidR="00F849F8" w:rsidRPr="006F29D1" w:rsidRDefault="00F849F8" w:rsidP="00CD0CCB">
            <w:pPr>
              <w:spacing w:line="240" w:lineRule="auto"/>
              <w:rPr>
                <w:rFonts w:cs="Arial"/>
              </w:rPr>
            </w:pPr>
            <w:r w:rsidRPr="006F29D1">
              <w:t xml:space="preserve">Razítko </w:t>
            </w:r>
            <w:r w:rsidR="008B5D7B" w:rsidRPr="006F29D1">
              <w:t>Zhotovitele</w:t>
            </w:r>
            <w:r w:rsidRPr="006F29D1">
              <w:t>: </w:t>
            </w:r>
          </w:p>
        </w:tc>
        <w:tc>
          <w:tcPr>
            <w:tcW w:w="1207" w:type="dxa"/>
            <w:tcBorders>
              <w:top w:val="single" w:sz="4" w:space="0" w:color="auto"/>
              <w:left w:val="nil"/>
              <w:right w:val="single" w:sz="4" w:space="0" w:color="auto"/>
            </w:tcBorders>
            <w:shd w:val="clear" w:color="auto" w:fill="BAD2E0"/>
          </w:tcPr>
          <w:p w14:paraId="4419FEEC" w14:textId="77777777" w:rsidR="00F849F8" w:rsidRPr="006F29D1" w:rsidRDefault="00F849F8" w:rsidP="00CD0CCB">
            <w:pPr>
              <w:spacing w:line="240" w:lineRule="auto"/>
              <w:rPr>
                <w:rFonts w:cs="Arial"/>
              </w:rPr>
            </w:pPr>
            <w:r w:rsidRPr="006F29D1">
              <w:t> </w:t>
            </w:r>
          </w:p>
        </w:tc>
      </w:tr>
      <w:tr w:rsidR="00F75EAF" w:rsidRPr="006F29D1" w14:paraId="32B626E8" w14:textId="77777777" w:rsidTr="00D2151B">
        <w:trPr>
          <w:trHeight w:val="285"/>
          <w:tblHeader/>
        </w:trPr>
        <w:tc>
          <w:tcPr>
            <w:tcW w:w="2978" w:type="dxa"/>
            <w:vMerge w:val="restart"/>
            <w:tcBorders>
              <w:top w:val="single" w:sz="4" w:space="0" w:color="auto"/>
              <w:left w:val="single" w:sz="4" w:space="0" w:color="auto"/>
              <w:right w:val="single" w:sz="4" w:space="0" w:color="auto"/>
            </w:tcBorders>
            <w:shd w:val="clear" w:color="auto" w:fill="DEE8F0"/>
          </w:tcPr>
          <w:p w14:paraId="4D3E1367" w14:textId="1207FE18" w:rsidR="00F75EAF" w:rsidRPr="006F29D1" w:rsidRDefault="008B5D7B">
            <w:pPr>
              <w:spacing w:line="240" w:lineRule="auto"/>
              <w:rPr>
                <w:rFonts w:cs="Arial"/>
              </w:rPr>
            </w:pPr>
            <w:r w:rsidRPr="006F29D1">
              <w:t>Garantovaný parametr</w:t>
            </w:r>
          </w:p>
        </w:tc>
        <w:tc>
          <w:tcPr>
            <w:tcW w:w="2054" w:type="dxa"/>
            <w:tcBorders>
              <w:top w:val="single" w:sz="4" w:space="0" w:color="auto"/>
              <w:left w:val="single" w:sz="4" w:space="0" w:color="auto"/>
              <w:bottom w:val="nil"/>
              <w:right w:val="single" w:sz="4" w:space="0" w:color="auto"/>
            </w:tcBorders>
            <w:shd w:val="clear" w:color="auto" w:fill="DEE8F0"/>
          </w:tcPr>
          <w:p w14:paraId="617B3EF1" w14:textId="1EFD6219" w:rsidR="00F75EAF" w:rsidRPr="006F29D1" w:rsidRDefault="003E6178" w:rsidP="00CD0CCB">
            <w:pPr>
              <w:spacing w:line="240" w:lineRule="auto"/>
              <w:rPr>
                <w:rFonts w:cs="Arial"/>
              </w:rPr>
            </w:pPr>
            <w:r w:rsidRPr="006F29D1">
              <w:t>Garance</w:t>
            </w:r>
          </w:p>
        </w:tc>
        <w:tc>
          <w:tcPr>
            <w:tcW w:w="1631" w:type="dxa"/>
            <w:tcBorders>
              <w:top w:val="single" w:sz="4" w:space="0" w:color="auto"/>
              <w:left w:val="single" w:sz="4" w:space="0" w:color="auto"/>
              <w:bottom w:val="nil"/>
              <w:right w:val="single" w:sz="4" w:space="0" w:color="auto"/>
            </w:tcBorders>
            <w:shd w:val="clear" w:color="auto" w:fill="DEE8F0"/>
          </w:tcPr>
          <w:p w14:paraId="502A8C4D" w14:textId="77777777" w:rsidR="00F75EAF" w:rsidRPr="006F29D1" w:rsidRDefault="00F75EAF" w:rsidP="00CD0CCB">
            <w:pPr>
              <w:spacing w:line="240" w:lineRule="auto"/>
              <w:rPr>
                <w:rFonts w:cs="Arial"/>
              </w:rPr>
            </w:pPr>
            <w:r w:rsidRPr="006F29D1">
              <w:t xml:space="preserve">Pozn.: </w:t>
            </w:r>
          </w:p>
        </w:tc>
        <w:tc>
          <w:tcPr>
            <w:tcW w:w="1418" w:type="dxa"/>
            <w:tcBorders>
              <w:top w:val="single" w:sz="4" w:space="0" w:color="auto"/>
              <w:left w:val="single" w:sz="4" w:space="0" w:color="auto"/>
              <w:bottom w:val="nil"/>
              <w:right w:val="single" w:sz="4" w:space="0" w:color="auto"/>
            </w:tcBorders>
            <w:shd w:val="clear" w:color="auto" w:fill="DEE8F0"/>
          </w:tcPr>
          <w:p w14:paraId="0B553D45" w14:textId="79A91A7E" w:rsidR="00F75EAF" w:rsidRPr="006F29D1" w:rsidRDefault="003E6178" w:rsidP="00CD0CCB">
            <w:pPr>
              <w:spacing w:line="240" w:lineRule="auto"/>
              <w:rPr>
                <w:rFonts w:cs="Arial"/>
              </w:rPr>
            </w:pPr>
            <w:r w:rsidRPr="006F29D1">
              <w:t>Garance</w:t>
            </w:r>
            <w:r w:rsidR="00F75EAF" w:rsidRPr="006F29D1">
              <w:t xml:space="preserve"> </w:t>
            </w:r>
          </w:p>
        </w:tc>
        <w:tc>
          <w:tcPr>
            <w:tcW w:w="1276" w:type="dxa"/>
            <w:gridSpan w:val="2"/>
            <w:tcBorders>
              <w:top w:val="single" w:sz="4" w:space="0" w:color="auto"/>
              <w:left w:val="single" w:sz="4" w:space="0" w:color="auto"/>
              <w:bottom w:val="nil"/>
              <w:right w:val="single" w:sz="4" w:space="0" w:color="auto"/>
            </w:tcBorders>
            <w:shd w:val="clear" w:color="auto" w:fill="DEE8F0"/>
          </w:tcPr>
          <w:p w14:paraId="601C24A1" w14:textId="77777777" w:rsidR="00F75EAF" w:rsidRPr="006F29D1" w:rsidRDefault="00F75EAF" w:rsidP="00CD0CCB">
            <w:pPr>
              <w:spacing w:line="240" w:lineRule="auto"/>
              <w:rPr>
                <w:rFonts w:cs="Arial"/>
              </w:rPr>
            </w:pPr>
            <w:r w:rsidRPr="006F29D1">
              <w:t xml:space="preserve">Pozn.: </w:t>
            </w:r>
          </w:p>
        </w:tc>
      </w:tr>
      <w:tr w:rsidR="00F75EAF" w:rsidRPr="006F29D1" w14:paraId="1F78E11D" w14:textId="77777777" w:rsidTr="00D2151B">
        <w:trPr>
          <w:trHeight w:val="300"/>
          <w:tblHeader/>
        </w:trPr>
        <w:tc>
          <w:tcPr>
            <w:tcW w:w="2978" w:type="dxa"/>
            <w:vMerge/>
            <w:tcBorders>
              <w:left w:val="single" w:sz="4" w:space="0" w:color="auto"/>
              <w:bottom w:val="single" w:sz="4" w:space="0" w:color="auto"/>
              <w:right w:val="single" w:sz="4" w:space="0" w:color="auto"/>
            </w:tcBorders>
            <w:shd w:val="clear" w:color="auto" w:fill="DEE8F0"/>
          </w:tcPr>
          <w:p w14:paraId="10FF53C6" w14:textId="009449B9" w:rsidR="00F75EAF" w:rsidRPr="006F29D1" w:rsidRDefault="00F75EAF" w:rsidP="00CD0CCB">
            <w:pPr>
              <w:spacing w:line="240" w:lineRule="auto"/>
              <w:rPr>
                <w:rFonts w:cs="Arial"/>
              </w:rPr>
            </w:pPr>
          </w:p>
        </w:tc>
        <w:tc>
          <w:tcPr>
            <w:tcW w:w="2054" w:type="dxa"/>
            <w:tcBorders>
              <w:top w:val="nil"/>
              <w:left w:val="single" w:sz="4" w:space="0" w:color="auto"/>
              <w:bottom w:val="single" w:sz="4" w:space="0" w:color="auto"/>
              <w:right w:val="single" w:sz="4" w:space="0" w:color="auto"/>
            </w:tcBorders>
            <w:shd w:val="clear" w:color="auto" w:fill="DEE8F0"/>
          </w:tcPr>
          <w:p w14:paraId="2E3D7CF7" w14:textId="6A6AECF9" w:rsidR="00F75EAF" w:rsidRPr="006F29D1" w:rsidRDefault="008B5D7B" w:rsidP="00CD0CCB">
            <w:pPr>
              <w:spacing w:line="240" w:lineRule="auto"/>
              <w:rPr>
                <w:rFonts w:cs="Arial"/>
              </w:rPr>
            </w:pPr>
            <w:r w:rsidRPr="006F29D1">
              <w:t>h</w:t>
            </w:r>
            <w:r w:rsidR="00F75EAF" w:rsidRPr="006F29D1">
              <w:t>odnoty/</w:t>
            </w:r>
            <w:r w:rsidRPr="006F29D1">
              <w:t>údaj</w:t>
            </w:r>
          </w:p>
        </w:tc>
        <w:tc>
          <w:tcPr>
            <w:tcW w:w="1631" w:type="dxa"/>
            <w:tcBorders>
              <w:top w:val="nil"/>
              <w:left w:val="single" w:sz="4" w:space="0" w:color="auto"/>
              <w:bottom w:val="single" w:sz="4" w:space="0" w:color="auto"/>
              <w:right w:val="single" w:sz="4" w:space="0" w:color="auto"/>
            </w:tcBorders>
            <w:shd w:val="clear" w:color="auto" w:fill="DEE8F0"/>
          </w:tcPr>
          <w:p w14:paraId="07EFE5C0" w14:textId="77777777" w:rsidR="00F75EAF" w:rsidRPr="006F29D1" w:rsidRDefault="00F75EAF" w:rsidP="00CD0CCB">
            <w:pPr>
              <w:spacing w:line="240" w:lineRule="auto"/>
              <w:rPr>
                <w:rFonts w:cs="Arial"/>
              </w:rPr>
            </w:pPr>
            <w:r w:rsidRPr="006F29D1">
              <w:t>Reference</w:t>
            </w:r>
          </w:p>
        </w:tc>
        <w:tc>
          <w:tcPr>
            <w:tcW w:w="1418" w:type="dxa"/>
            <w:tcBorders>
              <w:top w:val="nil"/>
              <w:left w:val="single" w:sz="4" w:space="0" w:color="auto"/>
              <w:bottom w:val="single" w:sz="4" w:space="0" w:color="auto"/>
              <w:right w:val="single" w:sz="4" w:space="0" w:color="auto"/>
            </w:tcBorders>
            <w:shd w:val="clear" w:color="auto" w:fill="DEE8F0"/>
          </w:tcPr>
          <w:p w14:paraId="194DBE4F" w14:textId="05D5C892" w:rsidR="00F75EAF" w:rsidRPr="006F29D1" w:rsidRDefault="008B5D7B" w:rsidP="00CD0CCB">
            <w:pPr>
              <w:spacing w:line="240" w:lineRule="auto"/>
              <w:rPr>
                <w:rFonts w:cs="Arial"/>
              </w:rPr>
            </w:pPr>
            <w:r w:rsidRPr="006F29D1">
              <w:t>h</w:t>
            </w:r>
            <w:r w:rsidR="00F75EAF" w:rsidRPr="006F29D1">
              <w:t>odnoty/</w:t>
            </w:r>
            <w:r w:rsidRPr="006F29D1">
              <w:t>údaj</w:t>
            </w:r>
          </w:p>
        </w:tc>
        <w:tc>
          <w:tcPr>
            <w:tcW w:w="1276" w:type="dxa"/>
            <w:gridSpan w:val="2"/>
            <w:tcBorders>
              <w:top w:val="nil"/>
              <w:left w:val="single" w:sz="4" w:space="0" w:color="auto"/>
              <w:bottom w:val="single" w:sz="4" w:space="0" w:color="auto"/>
              <w:right w:val="single" w:sz="4" w:space="0" w:color="auto"/>
            </w:tcBorders>
            <w:shd w:val="clear" w:color="auto" w:fill="DEE8F0"/>
          </w:tcPr>
          <w:p w14:paraId="568AA215" w14:textId="77777777" w:rsidR="00F75EAF" w:rsidRPr="006F29D1" w:rsidRDefault="00F75EAF" w:rsidP="00CD0CCB">
            <w:pPr>
              <w:spacing w:line="240" w:lineRule="auto"/>
              <w:rPr>
                <w:rFonts w:cs="Arial"/>
              </w:rPr>
            </w:pPr>
            <w:r w:rsidRPr="006F29D1">
              <w:t>Reference</w:t>
            </w:r>
          </w:p>
        </w:tc>
      </w:tr>
      <w:tr w:rsidR="00F849F8" w:rsidRPr="006F29D1" w14:paraId="1CD5C9C7" w14:textId="77777777" w:rsidTr="00D2151B">
        <w:trPr>
          <w:trHeight w:val="540"/>
        </w:trPr>
        <w:tc>
          <w:tcPr>
            <w:tcW w:w="2978" w:type="dxa"/>
            <w:tcBorders>
              <w:top w:val="nil"/>
              <w:left w:val="single" w:sz="4" w:space="0" w:color="auto"/>
              <w:bottom w:val="single" w:sz="4" w:space="0" w:color="auto"/>
              <w:right w:val="nil"/>
            </w:tcBorders>
            <w:shd w:val="clear" w:color="auto" w:fill="auto"/>
          </w:tcPr>
          <w:p w14:paraId="7B60D512" w14:textId="3B6C5724" w:rsidR="00F849F8" w:rsidRPr="006F29D1" w:rsidRDefault="008B5D7B" w:rsidP="00CD0CCB">
            <w:pPr>
              <w:spacing w:line="240" w:lineRule="auto"/>
              <w:rPr>
                <w:rFonts w:cs="Arial"/>
              </w:rPr>
            </w:pPr>
            <w:r w:rsidRPr="006F29D1">
              <w:t>V</w:t>
            </w:r>
            <w:r w:rsidR="00D23088" w:rsidRPr="006F29D1">
              <w:t xml:space="preserve"> každém bodě zatížení</w:t>
            </w:r>
            <w:r w:rsidRPr="006F29D1">
              <w:t xml:space="preserve"> Linky</w:t>
            </w:r>
            <w:r w:rsidR="00D23088" w:rsidRPr="006F29D1">
              <w:t xml:space="preserve">: Retenční doba spalin při teplotě nad 850 ° C po posledním </w:t>
            </w:r>
            <w:r w:rsidRPr="006F29D1">
              <w:t xml:space="preserve">přívodu </w:t>
            </w:r>
            <w:r w:rsidR="00D23088" w:rsidRPr="006F29D1">
              <w:t>vzduchu.</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0BBF2FB4" w14:textId="5F8B777F" w:rsidR="00F849F8" w:rsidRPr="006F29D1" w:rsidRDefault="00D23088" w:rsidP="00CD0CCB">
            <w:pPr>
              <w:spacing w:line="240" w:lineRule="auto"/>
              <w:rPr>
                <w:rFonts w:cs="Arial"/>
              </w:rPr>
            </w:pPr>
            <w:r w:rsidRPr="006F29D1">
              <w:t>min. 2 sek</w:t>
            </w:r>
          </w:p>
        </w:tc>
        <w:tc>
          <w:tcPr>
            <w:tcW w:w="1631" w:type="dxa"/>
            <w:tcBorders>
              <w:top w:val="single" w:sz="4" w:space="0" w:color="auto"/>
              <w:left w:val="nil"/>
              <w:bottom w:val="single" w:sz="4" w:space="0" w:color="auto"/>
              <w:right w:val="nil"/>
            </w:tcBorders>
            <w:shd w:val="clear" w:color="auto" w:fill="auto"/>
          </w:tcPr>
          <w:p w14:paraId="4095D12D" w14:textId="77777777" w:rsidR="00F849F8" w:rsidRPr="006F29D1" w:rsidRDefault="00F849F8" w:rsidP="00CD0CCB">
            <w:pPr>
              <w:spacing w:line="240" w:lineRule="auto"/>
              <w:rPr>
                <w:rFonts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867B72" w14:textId="77777777" w:rsidR="00F849F8" w:rsidRPr="006F29D1" w:rsidRDefault="00F849F8" w:rsidP="00CD0CCB">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183AA4ED" w14:textId="77777777" w:rsidR="00F849F8" w:rsidRPr="006F29D1" w:rsidRDefault="00F849F8" w:rsidP="00CD0CCB">
            <w:pPr>
              <w:spacing w:line="240" w:lineRule="auto"/>
              <w:ind w:firstLineChars="100" w:firstLine="180"/>
              <w:rPr>
                <w:rFonts w:cs="Arial"/>
              </w:rPr>
            </w:pPr>
          </w:p>
        </w:tc>
      </w:tr>
      <w:tr w:rsidR="00D23088" w:rsidRPr="006F29D1" w14:paraId="712C7787" w14:textId="77777777" w:rsidTr="00D2151B">
        <w:trPr>
          <w:trHeight w:val="540"/>
        </w:trPr>
        <w:tc>
          <w:tcPr>
            <w:tcW w:w="2978" w:type="dxa"/>
            <w:tcBorders>
              <w:top w:val="single" w:sz="4" w:space="0" w:color="auto"/>
              <w:left w:val="single" w:sz="4" w:space="0" w:color="auto"/>
              <w:bottom w:val="single" w:sz="4" w:space="0" w:color="auto"/>
              <w:right w:val="nil"/>
            </w:tcBorders>
            <w:shd w:val="clear" w:color="auto" w:fill="auto"/>
          </w:tcPr>
          <w:p w14:paraId="371F67EB" w14:textId="4657D86B" w:rsidR="00D23088" w:rsidRPr="006F29D1" w:rsidRDefault="008B5D7B" w:rsidP="00CD0CCB">
            <w:pPr>
              <w:spacing w:line="240" w:lineRule="auto"/>
              <w:rPr>
                <w:rFonts w:cs="Arial"/>
              </w:rPr>
            </w:pPr>
            <w:r w:rsidRPr="006F29D1">
              <w:t xml:space="preserve">Výstupní </w:t>
            </w:r>
            <w:r w:rsidR="00D23088" w:rsidRPr="006F29D1">
              <w:t>vzduch z různých pomocných zařízení</w:t>
            </w:r>
            <w:r w:rsidRPr="006F29D1">
              <w:t xml:space="preserve"> Linky</w:t>
            </w:r>
            <w:r w:rsidR="00D23088" w:rsidRPr="006F29D1">
              <w:t>.</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3830BFC2" w14:textId="77777777" w:rsidR="008B5D7B" w:rsidRPr="006F29D1" w:rsidRDefault="00D23088" w:rsidP="00CD0CCB">
            <w:pPr>
              <w:spacing w:line="240" w:lineRule="auto"/>
            </w:pPr>
            <w:r w:rsidRPr="006F29D1">
              <w:t xml:space="preserve">Max. obsah prachu </w:t>
            </w:r>
          </w:p>
          <w:p w14:paraId="4AE261C3" w14:textId="0DB37233" w:rsidR="00D23088" w:rsidRPr="006F29D1" w:rsidRDefault="00D23088" w:rsidP="00CD0CCB">
            <w:pPr>
              <w:spacing w:line="240" w:lineRule="auto"/>
              <w:rPr>
                <w:rFonts w:cs="Arial"/>
              </w:rPr>
            </w:pPr>
            <w:r w:rsidRPr="006F29D1">
              <w:t>5 mg/Nm</w:t>
            </w:r>
            <w:r w:rsidRPr="006F29D1">
              <w:rPr>
                <w:vertAlign w:val="superscript"/>
              </w:rPr>
              <w:t>3</w:t>
            </w:r>
          </w:p>
        </w:tc>
        <w:tc>
          <w:tcPr>
            <w:tcW w:w="1631" w:type="dxa"/>
            <w:tcBorders>
              <w:top w:val="single" w:sz="4" w:space="0" w:color="auto"/>
              <w:left w:val="nil"/>
              <w:bottom w:val="single" w:sz="4" w:space="0" w:color="auto"/>
              <w:right w:val="nil"/>
            </w:tcBorders>
            <w:shd w:val="clear" w:color="auto" w:fill="auto"/>
          </w:tcPr>
          <w:p w14:paraId="69CD42F0" w14:textId="77777777" w:rsidR="00D23088" w:rsidRPr="006F29D1" w:rsidRDefault="00D23088" w:rsidP="00CD0CCB">
            <w:pPr>
              <w:spacing w:line="240" w:lineRule="auto"/>
              <w:rPr>
                <w:rFonts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8DEDDF" w14:textId="77777777" w:rsidR="00D23088" w:rsidRPr="006F29D1" w:rsidRDefault="00D23088" w:rsidP="00CD0CCB">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19EB4115" w14:textId="77777777" w:rsidR="00D23088" w:rsidRPr="006F29D1" w:rsidRDefault="00D23088" w:rsidP="00CD0CCB">
            <w:pPr>
              <w:spacing w:line="240" w:lineRule="auto"/>
              <w:ind w:firstLineChars="100" w:firstLine="180"/>
              <w:rPr>
                <w:rFonts w:cs="Arial"/>
              </w:rPr>
            </w:pPr>
          </w:p>
        </w:tc>
      </w:tr>
      <w:tr w:rsidR="00D23088" w:rsidRPr="006F29D1" w14:paraId="4398F6BE" w14:textId="77777777" w:rsidTr="00D2151B">
        <w:trPr>
          <w:trHeight w:val="540"/>
        </w:trPr>
        <w:tc>
          <w:tcPr>
            <w:tcW w:w="2978" w:type="dxa"/>
            <w:tcBorders>
              <w:top w:val="single" w:sz="4" w:space="0" w:color="auto"/>
              <w:left w:val="single" w:sz="4" w:space="0" w:color="auto"/>
              <w:bottom w:val="single" w:sz="4" w:space="0" w:color="auto"/>
              <w:right w:val="nil"/>
            </w:tcBorders>
            <w:shd w:val="clear" w:color="auto" w:fill="auto"/>
          </w:tcPr>
          <w:p w14:paraId="00776529" w14:textId="2357A54B" w:rsidR="00D23088" w:rsidRPr="006F29D1" w:rsidRDefault="00D23088" w:rsidP="00D23088">
            <w:pPr>
              <w:spacing w:line="240" w:lineRule="auto"/>
              <w:rPr>
                <w:rFonts w:cs="Arial"/>
              </w:rPr>
            </w:pPr>
            <w:r w:rsidRPr="006F29D1">
              <w:t>Hluk</w:t>
            </w:r>
            <w:r w:rsidR="008B5D7B" w:rsidRPr="006F29D1">
              <w:t xml:space="preserve"> z Linky</w:t>
            </w:r>
          </w:p>
        </w:tc>
        <w:tc>
          <w:tcPr>
            <w:tcW w:w="2054" w:type="dxa"/>
            <w:tcBorders>
              <w:top w:val="single" w:sz="4" w:space="0" w:color="auto"/>
              <w:left w:val="single" w:sz="4" w:space="0" w:color="auto"/>
              <w:bottom w:val="single" w:sz="4" w:space="0" w:color="auto"/>
              <w:right w:val="single" w:sz="4" w:space="0" w:color="auto"/>
            </w:tcBorders>
            <w:shd w:val="clear" w:color="auto" w:fill="auto"/>
          </w:tcPr>
          <w:p w14:paraId="4160D91E" w14:textId="4ECD0F1F" w:rsidR="00D23088" w:rsidRPr="006F29D1" w:rsidRDefault="00D23088" w:rsidP="00D23088">
            <w:pPr>
              <w:spacing w:line="240" w:lineRule="auto"/>
              <w:rPr>
                <w:rFonts w:cs="Arial"/>
                <w:i/>
              </w:rPr>
            </w:pPr>
            <w:r w:rsidRPr="006F29D1">
              <w:t xml:space="preserve">Požadavky na ochranu životního prostředí podle </w:t>
            </w:r>
            <w:r w:rsidR="00D06A31">
              <w:t xml:space="preserve">Tabulky 1 </w:t>
            </w:r>
            <w:r w:rsidRPr="006F29D1">
              <w:t xml:space="preserve">přílohy A14.3 </w:t>
            </w:r>
            <w:r w:rsidRPr="006F29D1">
              <w:rPr>
                <w:i/>
              </w:rPr>
              <w:t>Akustický hluk a vibrace</w:t>
            </w:r>
          </w:p>
          <w:p w14:paraId="7F7075BC" w14:textId="427298E8" w:rsidR="00F75EAF" w:rsidRPr="006F29D1" w:rsidRDefault="00F75EAF" w:rsidP="00D23088">
            <w:pPr>
              <w:spacing w:line="240" w:lineRule="auto"/>
              <w:rPr>
                <w:rFonts w:cs="Arial"/>
              </w:rPr>
            </w:pPr>
          </w:p>
        </w:tc>
        <w:tc>
          <w:tcPr>
            <w:tcW w:w="1631" w:type="dxa"/>
            <w:tcBorders>
              <w:top w:val="single" w:sz="4" w:space="0" w:color="auto"/>
              <w:left w:val="nil"/>
              <w:bottom w:val="single" w:sz="4" w:space="0" w:color="auto"/>
              <w:right w:val="nil"/>
            </w:tcBorders>
            <w:shd w:val="clear" w:color="auto" w:fill="auto"/>
          </w:tcPr>
          <w:p w14:paraId="1861B512" w14:textId="3804A277" w:rsidR="00D23088" w:rsidRPr="006F29D1" w:rsidRDefault="00D23088" w:rsidP="00D23088">
            <w:pPr>
              <w:spacing w:line="240" w:lineRule="auto"/>
              <w:rPr>
                <w:rFonts w:cs="Arial"/>
              </w:rPr>
            </w:pPr>
            <w:r w:rsidRPr="006F29D1">
              <w:t>Absolutní požadavek</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76C37A5" w14:textId="77777777" w:rsidR="00D23088" w:rsidRPr="006F29D1" w:rsidRDefault="00D23088" w:rsidP="00D23088">
            <w:pPr>
              <w:spacing w:line="240" w:lineRule="auto"/>
              <w:ind w:firstLineChars="100" w:firstLine="180"/>
              <w:rPr>
                <w:rFonts w:cs="Arial"/>
              </w:rPr>
            </w:pPr>
          </w:p>
        </w:tc>
        <w:tc>
          <w:tcPr>
            <w:tcW w:w="1276" w:type="dxa"/>
            <w:gridSpan w:val="2"/>
            <w:tcBorders>
              <w:top w:val="single" w:sz="4" w:space="0" w:color="auto"/>
              <w:left w:val="nil"/>
              <w:bottom w:val="single" w:sz="4" w:space="0" w:color="auto"/>
              <w:right w:val="single" w:sz="4" w:space="0" w:color="auto"/>
            </w:tcBorders>
            <w:shd w:val="clear" w:color="auto" w:fill="auto"/>
          </w:tcPr>
          <w:p w14:paraId="0D9FB96B" w14:textId="77777777" w:rsidR="00D23088" w:rsidRPr="006F29D1" w:rsidRDefault="00D23088" w:rsidP="00D23088">
            <w:pPr>
              <w:spacing w:line="240" w:lineRule="auto"/>
              <w:ind w:firstLineChars="100" w:firstLine="180"/>
              <w:rPr>
                <w:rFonts w:cs="Arial"/>
              </w:rPr>
            </w:pPr>
          </w:p>
        </w:tc>
      </w:tr>
    </w:tbl>
    <w:p w14:paraId="7FB6AAB3" w14:textId="77777777" w:rsidR="00F849F8" w:rsidRPr="006F29D1" w:rsidRDefault="00F849F8" w:rsidP="00A020E4">
      <w:pPr>
        <w:spacing w:line="240" w:lineRule="auto"/>
        <w:ind w:left="142"/>
        <w:rPr>
          <w:rFonts w:cs="Arial"/>
        </w:rPr>
      </w:pPr>
    </w:p>
    <w:p w14:paraId="7C589551" w14:textId="522BBAC4" w:rsidR="00155EAC" w:rsidRPr="006F29D1" w:rsidRDefault="00155EAC" w:rsidP="00A020E4">
      <w:pPr>
        <w:spacing w:line="240" w:lineRule="auto"/>
        <w:ind w:left="142"/>
        <w:rPr>
          <w:rFonts w:cs="Arial"/>
        </w:rPr>
      </w:pPr>
    </w:p>
    <w:p w14:paraId="72A8D05C" w14:textId="77777777" w:rsidR="00233F7D" w:rsidRPr="006F29D1" w:rsidRDefault="00233F7D" w:rsidP="00A020E4">
      <w:pPr>
        <w:spacing w:line="240" w:lineRule="auto"/>
        <w:ind w:left="142"/>
        <w:rPr>
          <w:rFonts w:cs="Arial"/>
        </w:rPr>
      </w:pPr>
    </w:p>
    <w:p w14:paraId="6A7FB8DD" w14:textId="7C379B95" w:rsidR="00155EAC" w:rsidRPr="006F29D1" w:rsidRDefault="00155EAC" w:rsidP="00A020E4">
      <w:pPr>
        <w:spacing w:line="240" w:lineRule="auto"/>
        <w:ind w:left="142"/>
        <w:rPr>
          <w:rFonts w:cs="Arial"/>
        </w:rPr>
        <w:sectPr w:rsidR="00155EAC" w:rsidRPr="006F29D1" w:rsidSect="00BD54A0">
          <w:headerReference w:type="even" r:id="rId20"/>
          <w:headerReference w:type="default" r:id="rId21"/>
          <w:footerReference w:type="default" r:id="rId22"/>
          <w:headerReference w:type="first" r:id="rId23"/>
          <w:pgSz w:w="11907" w:h="16839" w:code="9"/>
          <w:pgMar w:top="1984" w:right="1190" w:bottom="1417" w:left="1757" w:header="947" w:footer="680" w:gutter="0"/>
          <w:cols w:space="708"/>
          <w:docGrid w:linePitch="360"/>
        </w:sectPr>
      </w:pPr>
    </w:p>
    <w:tbl>
      <w:tblPr>
        <w:tblStyle w:val="Mkatabulky"/>
        <w:tblW w:w="14745" w:type="dxa"/>
        <w:tblInd w:w="-431" w:type="dxa"/>
        <w:tblLayout w:type="fixed"/>
        <w:tblLook w:val="04A0" w:firstRow="1" w:lastRow="0" w:firstColumn="1" w:lastColumn="0" w:noHBand="0" w:noVBand="1"/>
      </w:tblPr>
      <w:tblGrid>
        <w:gridCol w:w="3539"/>
        <w:gridCol w:w="1081"/>
        <w:gridCol w:w="1193"/>
        <w:gridCol w:w="1276"/>
        <w:gridCol w:w="1276"/>
        <w:gridCol w:w="1276"/>
        <w:gridCol w:w="1276"/>
        <w:gridCol w:w="1276"/>
        <w:gridCol w:w="849"/>
        <w:gridCol w:w="427"/>
        <w:gridCol w:w="1268"/>
        <w:gridCol w:w="8"/>
      </w:tblGrid>
      <w:tr w:rsidR="007900ED" w:rsidRPr="006F29D1" w14:paraId="621A7CE0" w14:textId="77777777" w:rsidTr="00326EF7">
        <w:trPr>
          <w:gridAfter w:val="1"/>
          <w:wAfter w:w="8" w:type="dxa"/>
          <w:trHeight w:val="785"/>
          <w:tblHeader/>
        </w:trPr>
        <w:tc>
          <w:tcPr>
            <w:tcW w:w="3539" w:type="dxa"/>
            <w:vMerge w:val="restart"/>
            <w:shd w:val="clear" w:color="auto" w:fill="BAD2E0"/>
          </w:tcPr>
          <w:p w14:paraId="5B893DFD" w14:textId="6B0DA8F8" w:rsidR="000662CE" w:rsidRPr="006F29D1" w:rsidRDefault="008B5D7B" w:rsidP="00A020E4">
            <w:pPr>
              <w:pStyle w:val="Nadpis7"/>
            </w:pPr>
            <w:bookmarkStart w:id="99" w:name="_Ref358905500"/>
            <w:bookmarkEnd w:id="84"/>
            <w:r w:rsidRPr="006F29D1">
              <w:lastRenderedPageBreak/>
              <w:t xml:space="preserve">Tabulka 5 </w:t>
            </w:r>
          </w:p>
          <w:p w14:paraId="16E0D6EB" w14:textId="3A4CE036" w:rsidR="007900ED" w:rsidRPr="006F29D1" w:rsidRDefault="007900ED" w:rsidP="00A020E4">
            <w:pPr>
              <w:pStyle w:val="Nadpis7"/>
            </w:pPr>
            <w:r w:rsidRPr="006F29D1">
              <w:t xml:space="preserve">Procesní </w:t>
            </w:r>
            <w:r w:rsidR="00201971" w:rsidRPr="006F29D1">
              <w:t xml:space="preserve">garance </w:t>
            </w:r>
            <w:r w:rsidRPr="006F29D1">
              <w:t>a</w:t>
            </w:r>
            <w:bookmarkEnd w:id="99"/>
            <w:r w:rsidRPr="006F29D1">
              <w:t xml:space="preserve"> data</w:t>
            </w:r>
          </w:p>
        </w:tc>
        <w:tc>
          <w:tcPr>
            <w:tcW w:w="9503" w:type="dxa"/>
            <w:gridSpan w:val="8"/>
            <w:shd w:val="clear" w:color="auto" w:fill="BAD2E0"/>
          </w:tcPr>
          <w:p w14:paraId="4AA1C22C" w14:textId="18CD3BD7" w:rsidR="007900ED" w:rsidRPr="006F29D1" w:rsidRDefault="00201971" w:rsidP="00A020E4">
            <w:pPr>
              <w:spacing w:line="240" w:lineRule="auto"/>
              <w:jc w:val="center"/>
              <w:rPr>
                <w:rFonts w:cs="Arial"/>
                <w:b/>
                <w:bCs/>
              </w:rPr>
            </w:pPr>
            <w:r w:rsidRPr="006F29D1">
              <w:rPr>
                <w:b/>
                <w:bCs/>
              </w:rPr>
              <w:t xml:space="preserve">Garantované </w:t>
            </w:r>
            <w:r w:rsidR="007900ED" w:rsidRPr="006F29D1">
              <w:rPr>
                <w:b/>
                <w:bCs/>
              </w:rPr>
              <w:t xml:space="preserve">hodnoty a procesní data, která mají být použita pro interpolaci </w:t>
            </w:r>
            <w:r w:rsidR="007900ED" w:rsidRPr="006F29D1">
              <w:rPr>
                <w:b/>
                <w:bCs/>
              </w:rPr>
              <w:br/>
            </w:r>
          </w:p>
          <w:p w14:paraId="3AA30129" w14:textId="37E95BA3" w:rsidR="007900ED" w:rsidRPr="006F29D1" w:rsidRDefault="007900ED" w:rsidP="00A020E4">
            <w:pPr>
              <w:jc w:val="center"/>
              <w:rPr>
                <w:b/>
              </w:rPr>
            </w:pPr>
            <w:r w:rsidRPr="006F29D1">
              <w:rPr>
                <w:b/>
                <w:bCs/>
              </w:rPr>
              <w:t xml:space="preserve">Bude </w:t>
            </w:r>
            <w:r w:rsidR="006F29D1" w:rsidRPr="006F29D1">
              <w:rPr>
                <w:b/>
                <w:bCs/>
              </w:rPr>
              <w:t xml:space="preserve">vyplněno </w:t>
            </w:r>
            <w:r w:rsidRPr="006F29D1">
              <w:rPr>
                <w:b/>
                <w:bCs/>
              </w:rPr>
              <w:t>Zhotovitelem</w:t>
            </w:r>
          </w:p>
        </w:tc>
        <w:tc>
          <w:tcPr>
            <w:tcW w:w="1695" w:type="dxa"/>
            <w:gridSpan w:val="2"/>
            <w:tcBorders>
              <w:bottom w:val="single" w:sz="4" w:space="0" w:color="auto"/>
            </w:tcBorders>
            <w:shd w:val="clear" w:color="auto" w:fill="BAD2E0"/>
          </w:tcPr>
          <w:p w14:paraId="1A705285" w14:textId="147D5437" w:rsidR="007900ED" w:rsidRPr="006F29D1" w:rsidRDefault="00201971" w:rsidP="00A020E4">
            <w:r w:rsidRPr="006F29D1">
              <w:t xml:space="preserve">Garance </w:t>
            </w:r>
            <w:r w:rsidR="007900ED" w:rsidRPr="006F29D1">
              <w:t>Zhotovitele Datum:</w:t>
            </w:r>
          </w:p>
        </w:tc>
      </w:tr>
      <w:tr w:rsidR="007900ED" w:rsidRPr="006F29D1" w14:paraId="2764CC90" w14:textId="77777777" w:rsidTr="00181D30">
        <w:trPr>
          <w:gridAfter w:val="1"/>
          <w:wAfter w:w="8" w:type="dxa"/>
          <w:trHeight w:val="631"/>
          <w:tblHeader/>
        </w:trPr>
        <w:tc>
          <w:tcPr>
            <w:tcW w:w="3539" w:type="dxa"/>
            <w:vMerge/>
            <w:shd w:val="clear" w:color="auto" w:fill="BAD2E0"/>
          </w:tcPr>
          <w:p w14:paraId="2D357EEF" w14:textId="77777777" w:rsidR="007900ED" w:rsidRPr="006F29D1" w:rsidRDefault="007900ED" w:rsidP="00A020E4"/>
        </w:tc>
        <w:tc>
          <w:tcPr>
            <w:tcW w:w="9503" w:type="dxa"/>
            <w:gridSpan w:val="8"/>
            <w:shd w:val="clear" w:color="auto" w:fill="BAD2E0"/>
          </w:tcPr>
          <w:p w14:paraId="78535D54" w14:textId="118E5FA7" w:rsidR="007900ED" w:rsidRPr="006F29D1" w:rsidRDefault="007900ED" w:rsidP="005841E3">
            <w:pPr>
              <w:spacing w:line="240" w:lineRule="auto"/>
            </w:pPr>
            <w:r w:rsidRPr="006F29D1">
              <w:rPr>
                <w:b/>
                <w:bCs/>
                <w:i/>
                <w:iCs/>
              </w:rPr>
              <w:t xml:space="preserve">Pozn.: </w:t>
            </w:r>
            <w:r w:rsidRPr="006F29D1">
              <w:rPr>
                <w:i/>
                <w:iCs/>
              </w:rPr>
              <w:t xml:space="preserve">Veškeré korekční křivky a rovnice potřebné pro korekci výroby a spotřeby jsou zahrnuty ve Smlouvě. </w:t>
            </w:r>
            <w:r w:rsidR="008B5D7B" w:rsidRPr="006F29D1">
              <w:rPr>
                <w:i/>
                <w:iCs/>
              </w:rPr>
              <w:t xml:space="preserve">Specificky </w:t>
            </w:r>
            <w:r w:rsidRPr="006F29D1">
              <w:rPr>
                <w:i/>
                <w:iCs/>
              </w:rPr>
              <w:t xml:space="preserve">se odkazuje na zkušební postupy popsané v příloze A20, Postup pro </w:t>
            </w:r>
            <w:r w:rsidR="008B5D7B" w:rsidRPr="006F29D1">
              <w:rPr>
                <w:i/>
                <w:iCs/>
              </w:rPr>
              <w:t>V</w:t>
            </w:r>
            <w:r w:rsidRPr="006F29D1">
              <w:rPr>
                <w:i/>
                <w:iCs/>
              </w:rPr>
              <w:t>ýkonové zkoušky.</w:t>
            </w:r>
          </w:p>
        </w:tc>
        <w:tc>
          <w:tcPr>
            <w:tcW w:w="1695" w:type="dxa"/>
            <w:gridSpan w:val="2"/>
            <w:tcBorders>
              <w:top w:val="single" w:sz="4" w:space="0" w:color="auto"/>
            </w:tcBorders>
            <w:shd w:val="clear" w:color="auto" w:fill="BAD2E0"/>
          </w:tcPr>
          <w:p w14:paraId="31305CCC" w14:textId="1DF83D39" w:rsidR="007900ED" w:rsidRPr="006F29D1" w:rsidRDefault="007900ED" w:rsidP="00A020E4">
            <w:r w:rsidRPr="006F29D1">
              <w:t xml:space="preserve">Razítko </w:t>
            </w:r>
            <w:r w:rsidR="008B5D7B" w:rsidRPr="006F29D1">
              <w:t>Zhotovitele</w:t>
            </w:r>
            <w:r w:rsidRPr="006F29D1">
              <w:t>:</w:t>
            </w:r>
          </w:p>
        </w:tc>
      </w:tr>
      <w:tr w:rsidR="007900ED" w:rsidRPr="006F29D1" w14:paraId="2CEB8100" w14:textId="77777777" w:rsidTr="00326EF7">
        <w:trPr>
          <w:gridAfter w:val="1"/>
          <w:wAfter w:w="8" w:type="dxa"/>
          <w:tblHeader/>
        </w:trPr>
        <w:tc>
          <w:tcPr>
            <w:tcW w:w="3539" w:type="dxa"/>
            <w:vMerge w:val="restart"/>
            <w:shd w:val="clear" w:color="auto" w:fill="BAD2E0"/>
          </w:tcPr>
          <w:p w14:paraId="61086A9B" w14:textId="68C249D0" w:rsidR="007900ED" w:rsidRPr="006F29D1" w:rsidRDefault="008B5D7B" w:rsidP="00A020E4">
            <w:pPr>
              <w:rPr>
                <w:b/>
                <w:bCs/>
              </w:rPr>
            </w:pPr>
            <w:r w:rsidRPr="006F29D1">
              <w:rPr>
                <w:b/>
                <w:bCs/>
              </w:rPr>
              <w:t>Garantovaný parametr</w:t>
            </w:r>
          </w:p>
        </w:tc>
        <w:tc>
          <w:tcPr>
            <w:tcW w:w="1081" w:type="dxa"/>
            <w:vMerge w:val="restart"/>
            <w:shd w:val="clear" w:color="auto" w:fill="BAD2E0"/>
          </w:tcPr>
          <w:p w14:paraId="1AEEA24A" w14:textId="77777777" w:rsidR="007900ED" w:rsidRPr="006F29D1" w:rsidRDefault="007900ED" w:rsidP="00A020E4">
            <w:pPr>
              <w:rPr>
                <w:b/>
                <w:bCs/>
              </w:rPr>
            </w:pPr>
            <w:r w:rsidRPr="006F29D1">
              <w:rPr>
                <w:b/>
                <w:bCs/>
                <w:sz w:val="16"/>
                <w:szCs w:val="16"/>
              </w:rPr>
              <w:t>Jednotka</w:t>
            </w:r>
          </w:p>
        </w:tc>
        <w:tc>
          <w:tcPr>
            <w:tcW w:w="10117" w:type="dxa"/>
            <w:gridSpan w:val="9"/>
            <w:shd w:val="clear" w:color="auto" w:fill="BAD2E0"/>
          </w:tcPr>
          <w:p w14:paraId="4FD4AC86" w14:textId="2E58F446" w:rsidR="007900ED" w:rsidRPr="006F29D1" w:rsidRDefault="008B5D7B" w:rsidP="002947F8">
            <w:pPr>
              <w:jc w:val="center"/>
              <w:rPr>
                <w:b/>
                <w:bCs/>
              </w:rPr>
            </w:pPr>
            <w:r w:rsidRPr="006F29D1">
              <w:rPr>
                <w:b/>
                <w:bCs/>
              </w:rPr>
              <w:t xml:space="preserve">Garantovaný </w:t>
            </w:r>
            <w:r w:rsidR="00C941D4" w:rsidRPr="006F29D1">
              <w:rPr>
                <w:b/>
                <w:bCs/>
              </w:rPr>
              <w:t>bod zatížení</w:t>
            </w:r>
            <w:r w:rsidRPr="006F29D1">
              <w:rPr>
                <w:b/>
                <w:bCs/>
              </w:rPr>
              <w:t xml:space="preserve"> dle spalovacího diagramu </w:t>
            </w:r>
            <w:r w:rsidR="00C941D4" w:rsidRPr="006F29D1">
              <w:rPr>
                <w:b/>
                <w:bCs/>
              </w:rPr>
              <w:t>/</w:t>
            </w:r>
            <w:r w:rsidRPr="006F29D1">
              <w:rPr>
                <w:b/>
                <w:bCs/>
              </w:rPr>
              <w:t xml:space="preserve"> B</w:t>
            </w:r>
            <w:r w:rsidR="00C941D4" w:rsidRPr="006F29D1">
              <w:rPr>
                <w:b/>
                <w:bCs/>
              </w:rPr>
              <w:t>od zatížení kotle</w:t>
            </w:r>
          </w:p>
        </w:tc>
      </w:tr>
      <w:tr w:rsidR="00326EF7" w:rsidRPr="006F29D1" w14:paraId="365AB99F" w14:textId="77777777" w:rsidTr="00326EF7">
        <w:trPr>
          <w:tblHeader/>
        </w:trPr>
        <w:tc>
          <w:tcPr>
            <w:tcW w:w="3539" w:type="dxa"/>
            <w:vMerge/>
          </w:tcPr>
          <w:p w14:paraId="61C09B30" w14:textId="77777777" w:rsidR="00326EF7" w:rsidRPr="006F29D1" w:rsidRDefault="00326EF7" w:rsidP="00A020E4"/>
        </w:tc>
        <w:tc>
          <w:tcPr>
            <w:tcW w:w="1081" w:type="dxa"/>
            <w:vMerge/>
          </w:tcPr>
          <w:p w14:paraId="350E7780" w14:textId="77777777" w:rsidR="00326EF7" w:rsidRPr="006F29D1" w:rsidRDefault="00326EF7" w:rsidP="00A020E4"/>
        </w:tc>
        <w:tc>
          <w:tcPr>
            <w:tcW w:w="1193" w:type="dxa"/>
            <w:shd w:val="clear" w:color="auto" w:fill="BAD2E0"/>
          </w:tcPr>
          <w:p w14:paraId="070B3508" w14:textId="65870530" w:rsidR="00326EF7" w:rsidRPr="006F29D1" w:rsidRDefault="00326EF7" w:rsidP="00A020E4">
            <w:r w:rsidRPr="006F29D1">
              <w:t>a)</w:t>
            </w:r>
            <w:r w:rsidRPr="006F29D1">
              <w:br/>
              <w:t xml:space="preserve">LP1 </w:t>
            </w:r>
          </w:p>
        </w:tc>
        <w:tc>
          <w:tcPr>
            <w:tcW w:w="1276" w:type="dxa"/>
            <w:shd w:val="clear" w:color="auto" w:fill="BAD2E0"/>
          </w:tcPr>
          <w:p w14:paraId="3750E3E6" w14:textId="16BBF4A9" w:rsidR="00326EF7" w:rsidRPr="006F29D1" w:rsidRDefault="00326EF7" w:rsidP="00A020E4">
            <w:r w:rsidRPr="006F29D1">
              <w:t>b)</w:t>
            </w:r>
            <w:r w:rsidRPr="006F29D1">
              <w:br/>
              <w:t>LP1</w:t>
            </w:r>
          </w:p>
        </w:tc>
        <w:tc>
          <w:tcPr>
            <w:tcW w:w="1276" w:type="dxa"/>
            <w:shd w:val="clear" w:color="auto" w:fill="BAD2E0"/>
          </w:tcPr>
          <w:p w14:paraId="28A547EC" w14:textId="1701B7D3" w:rsidR="00326EF7" w:rsidRPr="006F29D1" w:rsidRDefault="00326EF7" w:rsidP="00A020E4">
            <w:r w:rsidRPr="006F29D1">
              <w:t>c)</w:t>
            </w:r>
            <w:r w:rsidRPr="006F29D1">
              <w:br/>
              <w:t>LP2</w:t>
            </w:r>
          </w:p>
        </w:tc>
        <w:tc>
          <w:tcPr>
            <w:tcW w:w="1276" w:type="dxa"/>
            <w:shd w:val="clear" w:color="auto" w:fill="BAD2E0"/>
          </w:tcPr>
          <w:p w14:paraId="64C6AD92" w14:textId="6C17111A" w:rsidR="00326EF7" w:rsidRPr="006F29D1" w:rsidRDefault="00326EF7" w:rsidP="00A020E4">
            <w:r w:rsidRPr="006F29D1">
              <w:t>e)</w:t>
            </w:r>
          </w:p>
          <w:p w14:paraId="34FD9A3F" w14:textId="05D76AF7" w:rsidR="00326EF7" w:rsidRPr="006F29D1" w:rsidRDefault="00326EF7" w:rsidP="00A020E4">
            <w:r w:rsidRPr="006F29D1">
              <w:t xml:space="preserve">LP9 </w:t>
            </w:r>
          </w:p>
        </w:tc>
        <w:tc>
          <w:tcPr>
            <w:tcW w:w="1276" w:type="dxa"/>
            <w:shd w:val="clear" w:color="auto" w:fill="BAD2E0"/>
          </w:tcPr>
          <w:p w14:paraId="53099700" w14:textId="4FCE2EB7" w:rsidR="00326EF7" w:rsidRPr="006F29D1" w:rsidRDefault="00326EF7" w:rsidP="00A020E4">
            <w:r w:rsidRPr="006F29D1">
              <w:t>f)</w:t>
            </w:r>
            <w:r w:rsidRPr="006F29D1">
              <w:br/>
              <w:t>LP8</w:t>
            </w:r>
          </w:p>
        </w:tc>
        <w:tc>
          <w:tcPr>
            <w:tcW w:w="1276" w:type="dxa"/>
            <w:shd w:val="clear" w:color="auto" w:fill="BAD2E0"/>
          </w:tcPr>
          <w:p w14:paraId="0013456C" w14:textId="4FDBEABB" w:rsidR="00326EF7" w:rsidRPr="006F29D1" w:rsidRDefault="00326EF7" w:rsidP="00A020E4">
            <w:r w:rsidRPr="006F29D1">
              <w:t>g)</w:t>
            </w:r>
          </w:p>
          <w:p w14:paraId="7E5AEE3D" w14:textId="74C738B1" w:rsidR="00326EF7" w:rsidRPr="006F29D1" w:rsidRDefault="00326EF7" w:rsidP="00A020E4">
            <w:r w:rsidRPr="006F29D1">
              <w:t>LP7</w:t>
            </w:r>
          </w:p>
        </w:tc>
        <w:tc>
          <w:tcPr>
            <w:tcW w:w="1276" w:type="dxa"/>
            <w:gridSpan w:val="2"/>
            <w:shd w:val="clear" w:color="auto" w:fill="BAD2E0"/>
          </w:tcPr>
          <w:p w14:paraId="0172883C" w14:textId="30A6505C" w:rsidR="00326EF7" w:rsidRPr="006F29D1" w:rsidRDefault="00326EF7" w:rsidP="00A020E4">
            <w:r w:rsidRPr="006F29D1">
              <w:t>h)</w:t>
            </w:r>
          </w:p>
          <w:p w14:paraId="21E12078" w14:textId="4D7921C6" w:rsidR="00326EF7" w:rsidRPr="006F29D1" w:rsidRDefault="00326EF7" w:rsidP="00A020E4">
            <w:r w:rsidRPr="006F29D1">
              <w:t>LP6</w:t>
            </w:r>
          </w:p>
        </w:tc>
        <w:tc>
          <w:tcPr>
            <w:tcW w:w="1276" w:type="dxa"/>
            <w:gridSpan w:val="2"/>
            <w:shd w:val="clear" w:color="auto" w:fill="BAD2E0"/>
          </w:tcPr>
          <w:p w14:paraId="54A757B0" w14:textId="259F7BDF" w:rsidR="00326EF7" w:rsidRPr="006F29D1" w:rsidRDefault="00326EF7" w:rsidP="00A020E4">
            <w:r w:rsidRPr="006F29D1">
              <w:t>i)</w:t>
            </w:r>
          </w:p>
          <w:p w14:paraId="32DBD3D7" w14:textId="4901DECF" w:rsidR="00326EF7" w:rsidRPr="006F29D1" w:rsidRDefault="00326EF7" w:rsidP="00A020E4">
            <w:r w:rsidRPr="006F29D1">
              <w:t>LP5</w:t>
            </w:r>
          </w:p>
        </w:tc>
      </w:tr>
      <w:tr w:rsidR="00326EF7" w:rsidRPr="006F29D1" w14:paraId="64980F12" w14:textId="77777777" w:rsidTr="00326EF7">
        <w:tc>
          <w:tcPr>
            <w:tcW w:w="3539" w:type="dxa"/>
            <w:shd w:val="clear" w:color="auto" w:fill="BAD2E0"/>
            <w:vAlign w:val="center"/>
          </w:tcPr>
          <w:p w14:paraId="518FCC6C" w14:textId="3E2A9A3D" w:rsidR="00326EF7" w:rsidRPr="006F29D1" w:rsidRDefault="003E6178" w:rsidP="00FD01D2">
            <w:pPr>
              <w:keepNext/>
              <w:spacing w:line="240" w:lineRule="auto"/>
              <w:rPr>
                <w:b/>
              </w:rPr>
            </w:pPr>
            <w:r w:rsidRPr="006F29D1">
              <w:rPr>
                <w:b/>
              </w:rPr>
              <w:t>Garance</w:t>
            </w:r>
            <w:r w:rsidR="00326EF7" w:rsidRPr="006F29D1">
              <w:rPr>
                <w:b/>
              </w:rPr>
              <w:t xml:space="preserve">, podmínky </w:t>
            </w:r>
          </w:p>
        </w:tc>
        <w:tc>
          <w:tcPr>
            <w:tcW w:w="1081" w:type="dxa"/>
            <w:shd w:val="clear" w:color="auto" w:fill="BAD2E0"/>
          </w:tcPr>
          <w:p w14:paraId="14A225E7" w14:textId="77777777" w:rsidR="00326EF7" w:rsidRPr="006F29D1" w:rsidRDefault="00326EF7" w:rsidP="00A020E4">
            <w:pPr>
              <w:keepNext/>
              <w:rPr>
                <w:b/>
              </w:rPr>
            </w:pPr>
          </w:p>
        </w:tc>
        <w:tc>
          <w:tcPr>
            <w:tcW w:w="1193" w:type="dxa"/>
            <w:shd w:val="clear" w:color="auto" w:fill="BAD2E0"/>
          </w:tcPr>
          <w:p w14:paraId="2B94BA27" w14:textId="77777777" w:rsidR="00326EF7" w:rsidRPr="006F29D1" w:rsidRDefault="00326EF7" w:rsidP="00A020E4">
            <w:pPr>
              <w:keepNext/>
              <w:rPr>
                <w:b/>
              </w:rPr>
            </w:pPr>
          </w:p>
        </w:tc>
        <w:tc>
          <w:tcPr>
            <w:tcW w:w="1276" w:type="dxa"/>
            <w:shd w:val="clear" w:color="auto" w:fill="BAD2E0"/>
          </w:tcPr>
          <w:p w14:paraId="04F59629" w14:textId="77777777" w:rsidR="00326EF7" w:rsidRPr="006F29D1" w:rsidRDefault="00326EF7" w:rsidP="00A020E4">
            <w:pPr>
              <w:keepNext/>
              <w:rPr>
                <w:b/>
              </w:rPr>
            </w:pPr>
          </w:p>
        </w:tc>
        <w:tc>
          <w:tcPr>
            <w:tcW w:w="1276" w:type="dxa"/>
            <w:shd w:val="clear" w:color="auto" w:fill="BAD2E0"/>
          </w:tcPr>
          <w:p w14:paraId="0BA49737" w14:textId="77777777" w:rsidR="00326EF7" w:rsidRPr="006F29D1" w:rsidRDefault="00326EF7" w:rsidP="00A020E4">
            <w:pPr>
              <w:keepNext/>
              <w:rPr>
                <w:b/>
              </w:rPr>
            </w:pPr>
          </w:p>
        </w:tc>
        <w:tc>
          <w:tcPr>
            <w:tcW w:w="1276" w:type="dxa"/>
            <w:shd w:val="clear" w:color="auto" w:fill="BAD2E0"/>
          </w:tcPr>
          <w:p w14:paraId="013F3F35" w14:textId="77777777" w:rsidR="00326EF7" w:rsidRPr="006F29D1" w:rsidRDefault="00326EF7" w:rsidP="00A020E4">
            <w:pPr>
              <w:keepNext/>
              <w:rPr>
                <w:b/>
              </w:rPr>
            </w:pPr>
          </w:p>
        </w:tc>
        <w:tc>
          <w:tcPr>
            <w:tcW w:w="1276" w:type="dxa"/>
            <w:shd w:val="clear" w:color="auto" w:fill="BAD2E0"/>
          </w:tcPr>
          <w:p w14:paraId="4824615D" w14:textId="77777777" w:rsidR="00326EF7" w:rsidRPr="006F29D1" w:rsidRDefault="00326EF7" w:rsidP="00A020E4">
            <w:pPr>
              <w:keepNext/>
              <w:rPr>
                <w:b/>
              </w:rPr>
            </w:pPr>
          </w:p>
        </w:tc>
        <w:tc>
          <w:tcPr>
            <w:tcW w:w="1276" w:type="dxa"/>
            <w:shd w:val="clear" w:color="auto" w:fill="BAD2E0"/>
          </w:tcPr>
          <w:p w14:paraId="72687944" w14:textId="31F2BC09" w:rsidR="00326EF7" w:rsidRPr="006F29D1" w:rsidRDefault="00326EF7" w:rsidP="00A020E4">
            <w:pPr>
              <w:keepNext/>
              <w:rPr>
                <w:b/>
              </w:rPr>
            </w:pPr>
          </w:p>
        </w:tc>
        <w:tc>
          <w:tcPr>
            <w:tcW w:w="1276" w:type="dxa"/>
            <w:gridSpan w:val="2"/>
            <w:shd w:val="clear" w:color="auto" w:fill="BAD2E0"/>
          </w:tcPr>
          <w:p w14:paraId="2D011B91" w14:textId="77777777" w:rsidR="00326EF7" w:rsidRPr="006F29D1" w:rsidRDefault="00326EF7" w:rsidP="00A020E4">
            <w:pPr>
              <w:keepNext/>
              <w:rPr>
                <w:b/>
              </w:rPr>
            </w:pPr>
          </w:p>
        </w:tc>
        <w:tc>
          <w:tcPr>
            <w:tcW w:w="1276" w:type="dxa"/>
            <w:gridSpan w:val="2"/>
            <w:shd w:val="clear" w:color="auto" w:fill="BAD2E0"/>
          </w:tcPr>
          <w:p w14:paraId="1E8B646B" w14:textId="77777777" w:rsidR="00326EF7" w:rsidRPr="006F29D1" w:rsidRDefault="00326EF7" w:rsidP="00A020E4">
            <w:pPr>
              <w:keepNext/>
              <w:rPr>
                <w:b/>
              </w:rPr>
            </w:pPr>
          </w:p>
        </w:tc>
      </w:tr>
      <w:tr w:rsidR="00326EF7" w:rsidRPr="006F29D1" w14:paraId="7C0D9433" w14:textId="77777777" w:rsidTr="00326EF7">
        <w:tc>
          <w:tcPr>
            <w:tcW w:w="3539" w:type="dxa"/>
            <w:vAlign w:val="center"/>
          </w:tcPr>
          <w:p w14:paraId="38871A34" w14:textId="259FFF2B" w:rsidR="00326EF7" w:rsidRPr="006F29D1" w:rsidRDefault="008B5D7B" w:rsidP="00FD01D2">
            <w:pPr>
              <w:spacing w:line="240" w:lineRule="auto"/>
            </w:pPr>
            <w:r w:rsidRPr="006F29D1">
              <w:t xml:space="preserve">Kapacita zpracování </w:t>
            </w:r>
            <w:r w:rsidR="00201971" w:rsidRPr="006F29D1">
              <w:t>odpadu</w:t>
            </w:r>
          </w:p>
        </w:tc>
        <w:tc>
          <w:tcPr>
            <w:tcW w:w="1081" w:type="dxa"/>
            <w:vAlign w:val="center"/>
          </w:tcPr>
          <w:p w14:paraId="32050F9D" w14:textId="404005E6" w:rsidR="00326EF7" w:rsidRPr="006F29D1" w:rsidRDefault="00326EF7" w:rsidP="003843B1">
            <w:pPr>
              <w:jc w:val="center"/>
            </w:pPr>
            <w:r w:rsidRPr="006F29D1">
              <w:t>tun/</w:t>
            </w:r>
            <w:r w:rsidR="00201971" w:rsidRPr="006F29D1">
              <w:t>hod</w:t>
            </w:r>
          </w:p>
        </w:tc>
        <w:tc>
          <w:tcPr>
            <w:tcW w:w="1193" w:type="dxa"/>
            <w:vAlign w:val="center"/>
          </w:tcPr>
          <w:p w14:paraId="0734C1E5" w14:textId="47EE445F" w:rsidR="00326EF7" w:rsidRPr="006F29D1" w:rsidRDefault="00326EF7" w:rsidP="00B04284">
            <w:pPr>
              <w:spacing w:line="240" w:lineRule="auto"/>
              <w:jc w:val="center"/>
            </w:pPr>
            <w:r w:rsidRPr="006F29D1">
              <w:t>16,5</w:t>
            </w:r>
          </w:p>
        </w:tc>
        <w:tc>
          <w:tcPr>
            <w:tcW w:w="1276" w:type="dxa"/>
            <w:vAlign w:val="center"/>
          </w:tcPr>
          <w:p w14:paraId="5A9D174E" w14:textId="5A3A57F8" w:rsidR="00326EF7" w:rsidRPr="006F29D1" w:rsidRDefault="00326EF7" w:rsidP="00B04284">
            <w:pPr>
              <w:spacing w:line="240" w:lineRule="auto"/>
              <w:jc w:val="center"/>
            </w:pPr>
            <w:r w:rsidRPr="006F29D1">
              <w:t>16,5</w:t>
            </w:r>
          </w:p>
        </w:tc>
        <w:tc>
          <w:tcPr>
            <w:tcW w:w="1276" w:type="dxa"/>
            <w:vAlign w:val="center"/>
          </w:tcPr>
          <w:p w14:paraId="60A819FB" w14:textId="14983DD9" w:rsidR="00326EF7" w:rsidRPr="006F29D1" w:rsidRDefault="00326EF7" w:rsidP="00B04284">
            <w:pPr>
              <w:spacing w:line="240" w:lineRule="auto"/>
              <w:jc w:val="center"/>
            </w:pPr>
            <w:r w:rsidRPr="006F29D1">
              <w:t>19,5</w:t>
            </w:r>
          </w:p>
        </w:tc>
        <w:tc>
          <w:tcPr>
            <w:tcW w:w="1276" w:type="dxa"/>
            <w:vAlign w:val="center"/>
          </w:tcPr>
          <w:p w14:paraId="10D801FE" w14:textId="0E8AB345" w:rsidR="00326EF7" w:rsidRPr="006F29D1" w:rsidRDefault="00326EF7" w:rsidP="00B04284">
            <w:pPr>
              <w:spacing w:line="240" w:lineRule="auto"/>
              <w:jc w:val="center"/>
            </w:pPr>
            <w:r w:rsidRPr="006F29D1">
              <w:t>19,5</w:t>
            </w:r>
          </w:p>
        </w:tc>
        <w:tc>
          <w:tcPr>
            <w:tcW w:w="1276" w:type="dxa"/>
            <w:vAlign w:val="center"/>
          </w:tcPr>
          <w:p w14:paraId="4B05CF44" w14:textId="7E023F9A" w:rsidR="00326EF7" w:rsidRPr="006F29D1" w:rsidRDefault="00326EF7" w:rsidP="00B04284">
            <w:pPr>
              <w:spacing w:line="240" w:lineRule="auto"/>
              <w:jc w:val="center"/>
            </w:pPr>
            <w:r w:rsidRPr="006F29D1">
              <w:t>16,5</w:t>
            </w:r>
          </w:p>
        </w:tc>
        <w:tc>
          <w:tcPr>
            <w:tcW w:w="1276" w:type="dxa"/>
            <w:vAlign w:val="center"/>
          </w:tcPr>
          <w:p w14:paraId="49D12E50" w14:textId="63719FDA" w:rsidR="00326EF7" w:rsidRPr="006F29D1" w:rsidRDefault="00326EF7" w:rsidP="00B04284">
            <w:pPr>
              <w:spacing w:line="240" w:lineRule="auto"/>
              <w:jc w:val="center"/>
            </w:pPr>
            <w:r w:rsidRPr="006F29D1">
              <w:t>11,6</w:t>
            </w:r>
          </w:p>
        </w:tc>
        <w:tc>
          <w:tcPr>
            <w:tcW w:w="1276" w:type="dxa"/>
            <w:gridSpan w:val="2"/>
            <w:vAlign w:val="center"/>
          </w:tcPr>
          <w:p w14:paraId="78EA8003" w14:textId="616ADBD3" w:rsidR="00326EF7" w:rsidRPr="006F29D1" w:rsidRDefault="00326EF7" w:rsidP="00B04284">
            <w:pPr>
              <w:spacing w:line="240" w:lineRule="auto"/>
              <w:jc w:val="center"/>
            </w:pPr>
            <w:r w:rsidRPr="006F29D1">
              <w:t>11,6</w:t>
            </w:r>
          </w:p>
        </w:tc>
        <w:tc>
          <w:tcPr>
            <w:tcW w:w="1276" w:type="dxa"/>
            <w:gridSpan w:val="2"/>
            <w:vAlign w:val="center"/>
          </w:tcPr>
          <w:p w14:paraId="573DE1D5" w14:textId="1FF4D1C8" w:rsidR="00326EF7" w:rsidRPr="006F29D1" w:rsidRDefault="00326EF7" w:rsidP="00B04284">
            <w:pPr>
              <w:spacing w:line="240" w:lineRule="auto"/>
              <w:jc w:val="center"/>
            </w:pPr>
            <w:r w:rsidRPr="006F29D1">
              <w:t>12,7</w:t>
            </w:r>
          </w:p>
        </w:tc>
      </w:tr>
      <w:tr w:rsidR="00326EF7" w:rsidRPr="006F29D1" w14:paraId="34A4F5B5" w14:textId="77777777" w:rsidTr="00326EF7">
        <w:tc>
          <w:tcPr>
            <w:tcW w:w="3539" w:type="dxa"/>
            <w:vAlign w:val="center"/>
          </w:tcPr>
          <w:p w14:paraId="2FFB50FB" w14:textId="060CDC85" w:rsidR="00326EF7" w:rsidRPr="006F29D1" w:rsidRDefault="008B5D7B" w:rsidP="00FD01D2">
            <w:pPr>
              <w:spacing w:line="240" w:lineRule="auto"/>
            </w:pPr>
            <w:r w:rsidRPr="006F29D1">
              <w:t>Výhřevnost odpadu</w:t>
            </w:r>
            <w:r w:rsidR="00326EF7" w:rsidRPr="006F29D1">
              <w:t>:</w:t>
            </w:r>
          </w:p>
        </w:tc>
        <w:tc>
          <w:tcPr>
            <w:tcW w:w="1081" w:type="dxa"/>
            <w:vAlign w:val="center"/>
          </w:tcPr>
          <w:p w14:paraId="575E68C0" w14:textId="77777777" w:rsidR="00326EF7" w:rsidRPr="006F29D1" w:rsidRDefault="00326EF7" w:rsidP="003843B1">
            <w:pPr>
              <w:jc w:val="center"/>
            </w:pPr>
            <w:r w:rsidRPr="006F29D1">
              <w:t>GJ/t</w:t>
            </w:r>
          </w:p>
        </w:tc>
        <w:tc>
          <w:tcPr>
            <w:tcW w:w="1193" w:type="dxa"/>
            <w:vAlign w:val="center"/>
          </w:tcPr>
          <w:p w14:paraId="5BE57719" w14:textId="3CCD4A60" w:rsidR="00326EF7" w:rsidRPr="006F29D1" w:rsidRDefault="00326EF7" w:rsidP="00B04284">
            <w:pPr>
              <w:spacing w:line="240" w:lineRule="auto"/>
              <w:jc w:val="center"/>
            </w:pPr>
            <w:r w:rsidRPr="006F29D1">
              <w:t>10,0</w:t>
            </w:r>
          </w:p>
        </w:tc>
        <w:tc>
          <w:tcPr>
            <w:tcW w:w="1276" w:type="dxa"/>
            <w:vAlign w:val="center"/>
          </w:tcPr>
          <w:p w14:paraId="61193204" w14:textId="73B2E0A0" w:rsidR="00326EF7" w:rsidRPr="006F29D1" w:rsidRDefault="00326EF7" w:rsidP="00B04284">
            <w:pPr>
              <w:spacing w:line="240" w:lineRule="auto"/>
              <w:jc w:val="center"/>
            </w:pPr>
            <w:r w:rsidRPr="006F29D1">
              <w:t>10,0</w:t>
            </w:r>
          </w:p>
        </w:tc>
        <w:tc>
          <w:tcPr>
            <w:tcW w:w="1276" w:type="dxa"/>
            <w:vAlign w:val="center"/>
          </w:tcPr>
          <w:p w14:paraId="22C4EE17" w14:textId="4E92B189" w:rsidR="00326EF7" w:rsidRPr="006F29D1" w:rsidRDefault="00326EF7" w:rsidP="00B04284">
            <w:pPr>
              <w:spacing w:line="240" w:lineRule="auto"/>
              <w:jc w:val="center"/>
            </w:pPr>
            <w:r w:rsidRPr="006F29D1">
              <w:t>8,5</w:t>
            </w:r>
          </w:p>
        </w:tc>
        <w:tc>
          <w:tcPr>
            <w:tcW w:w="1276" w:type="dxa"/>
            <w:vAlign w:val="center"/>
          </w:tcPr>
          <w:p w14:paraId="4205FCCD" w14:textId="7FFA38D7" w:rsidR="00326EF7" w:rsidRPr="006F29D1" w:rsidRDefault="00326EF7" w:rsidP="00B04284">
            <w:pPr>
              <w:spacing w:line="240" w:lineRule="auto"/>
              <w:jc w:val="center"/>
            </w:pPr>
            <w:r w:rsidRPr="006F29D1">
              <w:t>7,0</w:t>
            </w:r>
          </w:p>
        </w:tc>
        <w:tc>
          <w:tcPr>
            <w:tcW w:w="1276" w:type="dxa"/>
            <w:vAlign w:val="center"/>
          </w:tcPr>
          <w:p w14:paraId="7F565B10" w14:textId="318278E1" w:rsidR="00326EF7" w:rsidRPr="006F29D1" w:rsidRDefault="00326EF7" w:rsidP="00B04284">
            <w:pPr>
              <w:spacing w:line="240" w:lineRule="auto"/>
              <w:jc w:val="center"/>
            </w:pPr>
            <w:r w:rsidRPr="006F29D1">
              <w:t>7,0</w:t>
            </w:r>
          </w:p>
        </w:tc>
        <w:tc>
          <w:tcPr>
            <w:tcW w:w="1276" w:type="dxa"/>
            <w:vAlign w:val="center"/>
          </w:tcPr>
          <w:p w14:paraId="7AC01385" w14:textId="6B9B345C" w:rsidR="00326EF7" w:rsidRPr="006F29D1" w:rsidRDefault="00326EF7" w:rsidP="00B04284">
            <w:pPr>
              <w:spacing w:line="240" w:lineRule="auto"/>
              <w:jc w:val="center"/>
            </w:pPr>
            <w:r w:rsidRPr="006F29D1">
              <w:t>10,0</w:t>
            </w:r>
          </w:p>
        </w:tc>
        <w:tc>
          <w:tcPr>
            <w:tcW w:w="1276" w:type="dxa"/>
            <w:gridSpan w:val="2"/>
            <w:vAlign w:val="center"/>
          </w:tcPr>
          <w:p w14:paraId="35B9C75C" w14:textId="79DBDCEF" w:rsidR="00326EF7" w:rsidRPr="006F29D1" w:rsidRDefault="00326EF7" w:rsidP="00B04284">
            <w:pPr>
              <w:spacing w:line="240" w:lineRule="auto"/>
              <w:jc w:val="center"/>
            </w:pPr>
            <w:r w:rsidRPr="006F29D1">
              <w:t>13,0</w:t>
            </w:r>
          </w:p>
        </w:tc>
        <w:tc>
          <w:tcPr>
            <w:tcW w:w="1276" w:type="dxa"/>
            <w:gridSpan w:val="2"/>
            <w:vAlign w:val="center"/>
          </w:tcPr>
          <w:p w14:paraId="3321D995" w14:textId="76C3AFF0" w:rsidR="00326EF7" w:rsidRPr="006F29D1" w:rsidRDefault="00326EF7" w:rsidP="00B04284">
            <w:pPr>
              <w:spacing w:line="240" w:lineRule="auto"/>
              <w:jc w:val="center"/>
            </w:pPr>
            <w:r w:rsidRPr="006F29D1">
              <w:t>13,0</w:t>
            </w:r>
          </w:p>
        </w:tc>
      </w:tr>
      <w:tr w:rsidR="00326EF7" w:rsidRPr="006F29D1" w14:paraId="0398078F" w14:textId="77777777" w:rsidTr="00326EF7">
        <w:tc>
          <w:tcPr>
            <w:tcW w:w="3539" w:type="dxa"/>
            <w:vAlign w:val="center"/>
          </w:tcPr>
          <w:p w14:paraId="02AA5D8A" w14:textId="1BB19DCB" w:rsidR="00326EF7" w:rsidRPr="006F29D1" w:rsidRDefault="00326EF7" w:rsidP="00FD01D2">
            <w:pPr>
              <w:spacing w:line="240" w:lineRule="auto"/>
            </w:pPr>
            <w:r w:rsidRPr="006F29D1">
              <w:t xml:space="preserve">Tepelný příkon </w:t>
            </w:r>
          </w:p>
        </w:tc>
        <w:tc>
          <w:tcPr>
            <w:tcW w:w="1081" w:type="dxa"/>
            <w:vAlign w:val="center"/>
          </w:tcPr>
          <w:p w14:paraId="5CD3279C" w14:textId="4D8AA945" w:rsidR="00326EF7" w:rsidRPr="006F29D1" w:rsidRDefault="00326EF7" w:rsidP="003843B1">
            <w:pPr>
              <w:jc w:val="center"/>
            </w:pPr>
            <w:r w:rsidRPr="006F29D1">
              <w:t>MW</w:t>
            </w:r>
          </w:p>
        </w:tc>
        <w:tc>
          <w:tcPr>
            <w:tcW w:w="1193" w:type="dxa"/>
            <w:vAlign w:val="center"/>
          </w:tcPr>
          <w:p w14:paraId="2BA37985" w14:textId="433FF5B7" w:rsidR="00326EF7" w:rsidRPr="006F29D1" w:rsidRDefault="00326EF7" w:rsidP="00B04284">
            <w:pPr>
              <w:spacing w:line="240" w:lineRule="auto"/>
              <w:jc w:val="center"/>
            </w:pPr>
            <w:r w:rsidRPr="006F29D1">
              <w:t>46</w:t>
            </w:r>
          </w:p>
        </w:tc>
        <w:tc>
          <w:tcPr>
            <w:tcW w:w="1276" w:type="dxa"/>
            <w:vAlign w:val="center"/>
          </w:tcPr>
          <w:p w14:paraId="15C73501" w14:textId="0E8AA906" w:rsidR="00326EF7" w:rsidRPr="006F29D1" w:rsidRDefault="00326EF7" w:rsidP="00B04284">
            <w:pPr>
              <w:spacing w:line="240" w:lineRule="auto"/>
              <w:jc w:val="center"/>
            </w:pPr>
            <w:r w:rsidRPr="006F29D1">
              <w:t>46</w:t>
            </w:r>
          </w:p>
        </w:tc>
        <w:tc>
          <w:tcPr>
            <w:tcW w:w="1276" w:type="dxa"/>
            <w:vAlign w:val="center"/>
          </w:tcPr>
          <w:p w14:paraId="1B6F22ED" w14:textId="6913C9AF" w:rsidR="00326EF7" w:rsidRPr="006F29D1" w:rsidRDefault="00326EF7" w:rsidP="00B04284">
            <w:pPr>
              <w:spacing w:line="240" w:lineRule="auto"/>
              <w:jc w:val="center"/>
            </w:pPr>
            <w:r w:rsidRPr="006F29D1">
              <w:t>46</w:t>
            </w:r>
          </w:p>
        </w:tc>
        <w:tc>
          <w:tcPr>
            <w:tcW w:w="1276" w:type="dxa"/>
            <w:vAlign w:val="center"/>
          </w:tcPr>
          <w:p w14:paraId="0DB0E0D6" w14:textId="2E331109" w:rsidR="00326EF7" w:rsidRPr="006F29D1" w:rsidRDefault="00326EF7" w:rsidP="00B04284">
            <w:pPr>
              <w:spacing w:line="240" w:lineRule="auto"/>
              <w:jc w:val="center"/>
            </w:pPr>
            <w:r w:rsidRPr="006F29D1">
              <w:t>38</w:t>
            </w:r>
          </w:p>
        </w:tc>
        <w:tc>
          <w:tcPr>
            <w:tcW w:w="1276" w:type="dxa"/>
            <w:vAlign w:val="center"/>
          </w:tcPr>
          <w:p w14:paraId="590834BC" w14:textId="194AB529" w:rsidR="00326EF7" w:rsidRPr="006F29D1" w:rsidRDefault="00326EF7" w:rsidP="00B04284">
            <w:pPr>
              <w:spacing w:line="240" w:lineRule="auto"/>
              <w:jc w:val="center"/>
            </w:pPr>
            <w:r w:rsidRPr="006F29D1">
              <w:t>32</w:t>
            </w:r>
          </w:p>
        </w:tc>
        <w:tc>
          <w:tcPr>
            <w:tcW w:w="1276" w:type="dxa"/>
            <w:vAlign w:val="center"/>
          </w:tcPr>
          <w:p w14:paraId="55AE31BB" w14:textId="51F2ABBF" w:rsidR="00326EF7" w:rsidRPr="006F29D1" w:rsidRDefault="00326EF7" w:rsidP="00B04284">
            <w:pPr>
              <w:spacing w:line="240" w:lineRule="auto"/>
              <w:jc w:val="center"/>
            </w:pPr>
            <w:r w:rsidRPr="006F29D1">
              <w:t>32</w:t>
            </w:r>
          </w:p>
        </w:tc>
        <w:tc>
          <w:tcPr>
            <w:tcW w:w="1276" w:type="dxa"/>
            <w:gridSpan w:val="2"/>
            <w:vAlign w:val="center"/>
          </w:tcPr>
          <w:p w14:paraId="16B6B16C" w14:textId="2E8DAF73" w:rsidR="00326EF7" w:rsidRPr="006F29D1" w:rsidRDefault="00326EF7" w:rsidP="00B04284">
            <w:pPr>
              <w:spacing w:line="240" w:lineRule="auto"/>
              <w:jc w:val="center"/>
            </w:pPr>
            <w:r w:rsidRPr="006F29D1">
              <w:t>42</w:t>
            </w:r>
          </w:p>
        </w:tc>
        <w:tc>
          <w:tcPr>
            <w:tcW w:w="1276" w:type="dxa"/>
            <w:gridSpan w:val="2"/>
            <w:vAlign w:val="center"/>
          </w:tcPr>
          <w:p w14:paraId="79C13195" w14:textId="68F69DC7" w:rsidR="00326EF7" w:rsidRPr="006F29D1" w:rsidRDefault="00326EF7" w:rsidP="00B04284">
            <w:pPr>
              <w:spacing w:line="240" w:lineRule="auto"/>
              <w:jc w:val="center"/>
            </w:pPr>
            <w:r w:rsidRPr="006F29D1">
              <w:t>46</w:t>
            </w:r>
          </w:p>
        </w:tc>
      </w:tr>
      <w:tr w:rsidR="00326EF7" w:rsidRPr="006F29D1" w14:paraId="7528CA81" w14:textId="77777777" w:rsidTr="00326EF7">
        <w:tc>
          <w:tcPr>
            <w:tcW w:w="3539" w:type="dxa"/>
            <w:vAlign w:val="center"/>
          </w:tcPr>
          <w:p w14:paraId="3772ECA8" w14:textId="36748583" w:rsidR="00326EF7" w:rsidRPr="006F29D1" w:rsidRDefault="00326EF7" w:rsidP="00FD01D2">
            <w:pPr>
              <w:spacing w:line="240" w:lineRule="auto"/>
            </w:pPr>
            <w:r w:rsidRPr="006F29D1">
              <w:t xml:space="preserve">Teploty topné vody </w:t>
            </w:r>
            <w:r w:rsidRPr="006F29D1">
              <w:rPr>
                <w:sz w:val="16"/>
                <w:szCs w:val="16"/>
              </w:rPr>
              <w:t>(studen</w:t>
            </w:r>
            <w:r w:rsidR="00201971" w:rsidRPr="006F29D1">
              <w:rPr>
                <w:sz w:val="16"/>
                <w:szCs w:val="16"/>
              </w:rPr>
              <w:t>á vratka</w:t>
            </w:r>
            <w:r w:rsidRPr="006F29D1">
              <w:rPr>
                <w:sz w:val="16"/>
                <w:szCs w:val="16"/>
              </w:rPr>
              <w:t xml:space="preserve"> - </w:t>
            </w:r>
            <w:r w:rsidR="00201971" w:rsidRPr="006F29D1">
              <w:rPr>
                <w:sz w:val="16"/>
                <w:szCs w:val="16"/>
              </w:rPr>
              <w:t>teplý výstup</w:t>
            </w:r>
            <w:r w:rsidR="008B5D7B" w:rsidRPr="006F29D1">
              <w:rPr>
                <w:sz w:val="16"/>
                <w:szCs w:val="16"/>
              </w:rPr>
              <w:t>)</w:t>
            </w:r>
            <w:r w:rsidRPr="006F29D1">
              <w:rPr>
                <w:rStyle w:val="Znakapoznpodarou"/>
              </w:rPr>
              <w:footnoteReference w:id="2"/>
            </w:r>
          </w:p>
        </w:tc>
        <w:tc>
          <w:tcPr>
            <w:tcW w:w="1081" w:type="dxa"/>
            <w:vAlign w:val="center"/>
          </w:tcPr>
          <w:p w14:paraId="125C968F" w14:textId="36356F0B" w:rsidR="00326EF7" w:rsidRPr="006F29D1" w:rsidRDefault="00326EF7" w:rsidP="003843B1">
            <w:pPr>
              <w:jc w:val="center"/>
            </w:pPr>
            <w:r w:rsidRPr="006F29D1">
              <w:t>°C</w:t>
            </w:r>
          </w:p>
        </w:tc>
        <w:tc>
          <w:tcPr>
            <w:tcW w:w="1193" w:type="dxa"/>
            <w:vAlign w:val="center"/>
          </w:tcPr>
          <w:p w14:paraId="05089ADC" w14:textId="7B32D6F5" w:rsidR="00326EF7" w:rsidRPr="006F29D1" w:rsidRDefault="00326EF7" w:rsidP="00B04284">
            <w:pPr>
              <w:spacing w:line="240" w:lineRule="auto"/>
              <w:jc w:val="center"/>
            </w:pPr>
            <w:r w:rsidRPr="006F29D1">
              <w:t>69 – 83</w:t>
            </w:r>
          </w:p>
        </w:tc>
        <w:tc>
          <w:tcPr>
            <w:tcW w:w="1276" w:type="dxa"/>
            <w:vAlign w:val="center"/>
          </w:tcPr>
          <w:p w14:paraId="0D807CD1" w14:textId="568790BB" w:rsidR="00326EF7" w:rsidRPr="006F29D1" w:rsidDel="009505AF" w:rsidRDefault="00326EF7" w:rsidP="00B04284">
            <w:pPr>
              <w:spacing w:line="240" w:lineRule="auto"/>
              <w:jc w:val="center"/>
              <w:rPr>
                <w:strike/>
              </w:rPr>
            </w:pPr>
            <w:r w:rsidRPr="006F29D1">
              <w:t>69 – 90</w:t>
            </w:r>
          </w:p>
        </w:tc>
        <w:tc>
          <w:tcPr>
            <w:tcW w:w="1276" w:type="dxa"/>
            <w:vAlign w:val="center"/>
          </w:tcPr>
          <w:p w14:paraId="1CEF4F3E" w14:textId="2DABC8BD" w:rsidR="00326EF7" w:rsidRPr="006F29D1" w:rsidDel="009505AF" w:rsidRDefault="00326EF7" w:rsidP="00B04284">
            <w:pPr>
              <w:spacing w:line="240" w:lineRule="auto"/>
              <w:jc w:val="center"/>
              <w:rPr>
                <w:strike/>
              </w:rPr>
            </w:pPr>
            <w:r w:rsidRPr="006F29D1">
              <w:t>69 – 83</w:t>
            </w:r>
          </w:p>
        </w:tc>
        <w:tc>
          <w:tcPr>
            <w:tcW w:w="1276" w:type="dxa"/>
            <w:vAlign w:val="center"/>
          </w:tcPr>
          <w:p w14:paraId="73D8F71F" w14:textId="54BCEF0A" w:rsidR="00326EF7" w:rsidRPr="006F29D1" w:rsidRDefault="00326EF7" w:rsidP="00B04284">
            <w:pPr>
              <w:spacing w:line="240" w:lineRule="auto"/>
              <w:jc w:val="center"/>
            </w:pPr>
            <w:r w:rsidRPr="006F29D1">
              <w:t>69 – 83</w:t>
            </w:r>
          </w:p>
        </w:tc>
        <w:tc>
          <w:tcPr>
            <w:tcW w:w="1276" w:type="dxa"/>
            <w:vAlign w:val="center"/>
          </w:tcPr>
          <w:p w14:paraId="5330612F" w14:textId="0A5DE0AD" w:rsidR="00326EF7" w:rsidRPr="006F29D1" w:rsidRDefault="00326EF7" w:rsidP="00B04284">
            <w:pPr>
              <w:spacing w:line="240" w:lineRule="auto"/>
              <w:jc w:val="center"/>
            </w:pPr>
            <w:r w:rsidRPr="006F29D1">
              <w:t>69 – 83</w:t>
            </w:r>
          </w:p>
        </w:tc>
        <w:tc>
          <w:tcPr>
            <w:tcW w:w="1276" w:type="dxa"/>
            <w:vAlign w:val="center"/>
          </w:tcPr>
          <w:p w14:paraId="658D645C" w14:textId="6C3F7679" w:rsidR="00326EF7" w:rsidRPr="006F29D1" w:rsidRDefault="00326EF7" w:rsidP="00B04284">
            <w:pPr>
              <w:spacing w:line="240" w:lineRule="auto"/>
              <w:jc w:val="center"/>
            </w:pPr>
            <w:r w:rsidRPr="006F29D1">
              <w:t>69 – 83</w:t>
            </w:r>
          </w:p>
        </w:tc>
        <w:tc>
          <w:tcPr>
            <w:tcW w:w="1276" w:type="dxa"/>
            <w:gridSpan w:val="2"/>
            <w:vAlign w:val="center"/>
          </w:tcPr>
          <w:p w14:paraId="7C500040" w14:textId="127002A6" w:rsidR="00326EF7" w:rsidRPr="006F29D1" w:rsidRDefault="00326EF7" w:rsidP="00B04284">
            <w:pPr>
              <w:spacing w:line="240" w:lineRule="auto"/>
              <w:jc w:val="center"/>
            </w:pPr>
            <w:r w:rsidRPr="006F29D1">
              <w:t>69 – 83</w:t>
            </w:r>
          </w:p>
        </w:tc>
        <w:tc>
          <w:tcPr>
            <w:tcW w:w="1276" w:type="dxa"/>
            <w:gridSpan w:val="2"/>
            <w:vAlign w:val="center"/>
          </w:tcPr>
          <w:p w14:paraId="2426877F" w14:textId="341A6E52" w:rsidR="00326EF7" w:rsidRPr="006F29D1" w:rsidRDefault="00326EF7" w:rsidP="00B04284">
            <w:pPr>
              <w:spacing w:line="240" w:lineRule="auto"/>
              <w:jc w:val="center"/>
            </w:pPr>
            <w:r w:rsidRPr="006F29D1">
              <w:t>69 – 83</w:t>
            </w:r>
          </w:p>
        </w:tc>
      </w:tr>
      <w:tr w:rsidR="00326EF7" w:rsidRPr="006F29D1" w14:paraId="272E5B9C" w14:textId="77777777" w:rsidTr="00326EF7">
        <w:tc>
          <w:tcPr>
            <w:tcW w:w="3539" w:type="dxa"/>
            <w:vAlign w:val="center"/>
          </w:tcPr>
          <w:p w14:paraId="0CF1DCFF" w14:textId="6C85D0AE" w:rsidR="00326EF7" w:rsidRPr="006F29D1" w:rsidRDefault="00326EF7" w:rsidP="00FD01D2">
            <w:pPr>
              <w:spacing w:line="240" w:lineRule="auto"/>
            </w:pPr>
            <w:r w:rsidRPr="006F29D1">
              <w:t xml:space="preserve">LT-ECO a </w:t>
            </w:r>
            <w:r w:rsidR="008B5D7B" w:rsidRPr="006F29D1">
              <w:t xml:space="preserve">kondenzace </w:t>
            </w:r>
            <w:r w:rsidRPr="006F29D1">
              <w:t>spalin FGC (</w:t>
            </w:r>
            <w:r w:rsidR="00201971" w:rsidRPr="006F29D1">
              <w:t xml:space="preserve">opce </w:t>
            </w:r>
            <w:r w:rsidRPr="006F29D1">
              <w:t>1)</w:t>
            </w:r>
            <w:bookmarkStart w:id="100" w:name="_Ref43708629"/>
            <w:r w:rsidRPr="006F29D1">
              <w:rPr>
                <w:rStyle w:val="Znakapoznpodarou"/>
              </w:rPr>
              <w:footnoteReference w:id="3"/>
            </w:r>
            <w:bookmarkEnd w:id="100"/>
          </w:p>
        </w:tc>
        <w:tc>
          <w:tcPr>
            <w:tcW w:w="1081" w:type="dxa"/>
            <w:vAlign w:val="center"/>
          </w:tcPr>
          <w:p w14:paraId="35B7E0D4" w14:textId="42D20496" w:rsidR="00326EF7" w:rsidRPr="006F29D1" w:rsidRDefault="00326EF7" w:rsidP="00F72B7A">
            <w:pPr>
              <w:jc w:val="center"/>
            </w:pPr>
            <w:r w:rsidRPr="006F29D1">
              <w:t>-</w:t>
            </w:r>
          </w:p>
        </w:tc>
        <w:tc>
          <w:tcPr>
            <w:tcW w:w="1193" w:type="dxa"/>
            <w:vAlign w:val="center"/>
          </w:tcPr>
          <w:p w14:paraId="6A38F5B6" w14:textId="42CE806C" w:rsidR="00326EF7" w:rsidRPr="006F29D1" w:rsidDel="009505AF" w:rsidRDefault="00326EF7" w:rsidP="00B04284">
            <w:pPr>
              <w:spacing w:line="240" w:lineRule="auto"/>
              <w:jc w:val="center"/>
            </w:pPr>
            <w:r w:rsidRPr="006F29D1">
              <w:t>Vyloučeno</w:t>
            </w:r>
          </w:p>
        </w:tc>
        <w:tc>
          <w:tcPr>
            <w:tcW w:w="1276" w:type="dxa"/>
            <w:vAlign w:val="center"/>
          </w:tcPr>
          <w:p w14:paraId="26373903" w14:textId="225A643A" w:rsidR="00326EF7" w:rsidRPr="006F29D1" w:rsidRDefault="00326EF7" w:rsidP="00B04284">
            <w:pPr>
              <w:spacing w:line="240" w:lineRule="auto"/>
              <w:jc w:val="center"/>
            </w:pPr>
            <w:r w:rsidRPr="006F29D1">
              <w:t>Zahrnuto</w:t>
            </w:r>
          </w:p>
        </w:tc>
        <w:tc>
          <w:tcPr>
            <w:tcW w:w="1276" w:type="dxa"/>
            <w:vAlign w:val="center"/>
          </w:tcPr>
          <w:p w14:paraId="2F92DF2A" w14:textId="6916C920" w:rsidR="00326EF7" w:rsidRPr="006F29D1" w:rsidRDefault="00326EF7" w:rsidP="00B04284">
            <w:pPr>
              <w:spacing w:line="240" w:lineRule="auto"/>
              <w:jc w:val="center"/>
            </w:pPr>
            <w:r w:rsidRPr="006F29D1">
              <w:t>Vyloučeno</w:t>
            </w:r>
          </w:p>
        </w:tc>
        <w:tc>
          <w:tcPr>
            <w:tcW w:w="1276" w:type="dxa"/>
            <w:vAlign w:val="center"/>
          </w:tcPr>
          <w:p w14:paraId="6F9FD979" w14:textId="44EC8FE7" w:rsidR="00326EF7" w:rsidRPr="006F29D1" w:rsidDel="009505AF" w:rsidRDefault="00326EF7" w:rsidP="00B04284">
            <w:pPr>
              <w:spacing w:line="240" w:lineRule="auto"/>
              <w:jc w:val="center"/>
              <w:rPr>
                <w:strike/>
              </w:rPr>
            </w:pPr>
            <w:r w:rsidRPr="006F29D1">
              <w:t>Vyloučeno</w:t>
            </w:r>
          </w:p>
        </w:tc>
        <w:tc>
          <w:tcPr>
            <w:tcW w:w="1276" w:type="dxa"/>
            <w:vAlign w:val="center"/>
          </w:tcPr>
          <w:p w14:paraId="6266D72A" w14:textId="037F5AB6" w:rsidR="00326EF7" w:rsidRPr="006F29D1" w:rsidDel="009505AF" w:rsidRDefault="00326EF7" w:rsidP="00B04284">
            <w:pPr>
              <w:spacing w:line="240" w:lineRule="auto"/>
              <w:jc w:val="center"/>
              <w:rPr>
                <w:strike/>
              </w:rPr>
            </w:pPr>
            <w:r w:rsidRPr="006F29D1">
              <w:t>Vyloučeno</w:t>
            </w:r>
          </w:p>
        </w:tc>
        <w:tc>
          <w:tcPr>
            <w:tcW w:w="1276" w:type="dxa"/>
            <w:vAlign w:val="center"/>
          </w:tcPr>
          <w:p w14:paraId="1E5948CA" w14:textId="4BD4D8C4" w:rsidR="00326EF7" w:rsidRPr="006F29D1" w:rsidDel="009505AF" w:rsidRDefault="00326EF7" w:rsidP="00B04284">
            <w:pPr>
              <w:spacing w:line="240" w:lineRule="auto"/>
              <w:jc w:val="center"/>
              <w:rPr>
                <w:strike/>
              </w:rPr>
            </w:pPr>
            <w:r w:rsidRPr="006F29D1">
              <w:t>Vyloučeno</w:t>
            </w:r>
          </w:p>
        </w:tc>
        <w:tc>
          <w:tcPr>
            <w:tcW w:w="1276" w:type="dxa"/>
            <w:gridSpan w:val="2"/>
            <w:vAlign w:val="center"/>
          </w:tcPr>
          <w:p w14:paraId="624A41C0" w14:textId="6F4E2ED5" w:rsidR="00326EF7" w:rsidRPr="006F29D1" w:rsidDel="009505AF" w:rsidRDefault="00326EF7" w:rsidP="00B04284">
            <w:pPr>
              <w:spacing w:line="240" w:lineRule="auto"/>
              <w:jc w:val="center"/>
              <w:rPr>
                <w:strike/>
              </w:rPr>
            </w:pPr>
            <w:r w:rsidRPr="006F29D1">
              <w:t>Vyloučeno</w:t>
            </w:r>
          </w:p>
        </w:tc>
        <w:tc>
          <w:tcPr>
            <w:tcW w:w="1276" w:type="dxa"/>
            <w:gridSpan w:val="2"/>
            <w:vAlign w:val="center"/>
          </w:tcPr>
          <w:p w14:paraId="55C950D2" w14:textId="18D0F4D9" w:rsidR="00326EF7" w:rsidRPr="006F29D1" w:rsidDel="009505AF" w:rsidRDefault="00326EF7" w:rsidP="00B04284">
            <w:pPr>
              <w:spacing w:line="240" w:lineRule="auto"/>
              <w:jc w:val="center"/>
              <w:rPr>
                <w:strike/>
              </w:rPr>
            </w:pPr>
            <w:r w:rsidRPr="006F29D1">
              <w:t>Vyloučeno</w:t>
            </w:r>
          </w:p>
        </w:tc>
      </w:tr>
      <w:tr w:rsidR="00555C46" w:rsidRPr="006F29D1" w14:paraId="3D6033BC" w14:textId="77777777" w:rsidTr="00555C46">
        <w:tc>
          <w:tcPr>
            <w:tcW w:w="3539" w:type="dxa"/>
            <w:shd w:val="clear" w:color="auto" w:fill="BAD2E0"/>
            <w:vAlign w:val="center"/>
          </w:tcPr>
          <w:p w14:paraId="1A63E657" w14:textId="7503790C" w:rsidR="00555C46" w:rsidRPr="006F29D1" w:rsidRDefault="008B5D7B" w:rsidP="00FD01D2">
            <w:pPr>
              <w:keepNext/>
              <w:spacing w:line="240" w:lineRule="auto"/>
              <w:rPr>
                <w:b/>
              </w:rPr>
            </w:pPr>
            <w:r w:rsidRPr="006F29D1">
              <w:rPr>
                <w:b/>
              </w:rPr>
              <w:t>Jednotlivé váhy</w:t>
            </w:r>
            <w:r w:rsidR="00555C46" w:rsidRPr="006F29D1">
              <w:rPr>
                <w:b/>
              </w:rPr>
              <w:t xml:space="preserve"> pro účely hodnocení </w:t>
            </w:r>
            <w:r w:rsidRPr="006F29D1">
              <w:rPr>
                <w:b/>
              </w:rPr>
              <w:t>Nabídky Zhotovitele</w:t>
            </w:r>
          </w:p>
        </w:tc>
        <w:tc>
          <w:tcPr>
            <w:tcW w:w="1081" w:type="dxa"/>
            <w:shd w:val="clear" w:color="auto" w:fill="BAD2E0"/>
            <w:vAlign w:val="center"/>
          </w:tcPr>
          <w:p w14:paraId="05884E62" w14:textId="2D213F25" w:rsidR="00555C46" w:rsidRPr="006F29D1" w:rsidRDefault="00555C46" w:rsidP="003843B1">
            <w:pPr>
              <w:jc w:val="center"/>
              <w:rPr>
                <w:b/>
              </w:rPr>
            </w:pPr>
          </w:p>
        </w:tc>
        <w:tc>
          <w:tcPr>
            <w:tcW w:w="10125" w:type="dxa"/>
            <w:gridSpan w:val="10"/>
            <w:shd w:val="clear" w:color="auto" w:fill="BAD2E0"/>
            <w:vAlign w:val="center"/>
          </w:tcPr>
          <w:p w14:paraId="73F9A537" w14:textId="40F8DEFF" w:rsidR="00555C46" w:rsidRPr="006F29D1" w:rsidRDefault="00555C46" w:rsidP="00181D30">
            <w:pPr>
              <w:rPr>
                <w:bCs/>
                <w:strike/>
              </w:rPr>
            </w:pPr>
            <w:r w:rsidRPr="006F29D1">
              <w:t xml:space="preserve">Viz část 0.d </w:t>
            </w:r>
            <w:r w:rsidRPr="006F29D1">
              <w:rPr>
                <w:bCs/>
                <w:i/>
                <w:iCs/>
              </w:rPr>
              <w:t>Ekonomický model</w:t>
            </w:r>
          </w:p>
          <w:p w14:paraId="2B7B89BF" w14:textId="268FB654" w:rsidR="00555C46" w:rsidRPr="006F29D1" w:rsidRDefault="00555C46" w:rsidP="00181D30">
            <w:pPr>
              <w:rPr>
                <w:b/>
              </w:rPr>
            </w:pPr>
          </w:p>
        </w:tc>
      </w:tr>
      <w:tr w:rsidR="00326EF7" w:rsidRPr="006F29D1" w14:paraId="10DF38FC" w14:textId="77777777" w:rsidTr="00326EF7">
        <w:tc>
          <w:tcPr>
            <w:tcW w:w="3539" w:type="dxa"/>
            <w:shd w:val="clear" w:color="auto" w:fill="BAD2E0"/>
            <w:vAlign w:val="center"/>
          </w:tcPr>
          <w:p w14:paraId="6E43A825" w14:textId="38F53DB6" w:rsidR="00326EF7" w:rsidRPr="006F29D1" w:rsidRDefault="006F29D1" w:rsidP="00FD01D2">
            <w:pPr>
              <w:keepNext/>
              <w:spacing w:line="240" w:lineRule="auto"/>
              <w:rPr>
                <w:b/>
              </w:rPr>
            </w:pPr>
            <w:r w:rsidRPr="006F29D1">
              <w:rPr>
                <w:b/>
              </w:rPr>
              <w:t>Výstupní garantované parametry</w:t>
            </w:r>
            <w:r w:rsidR="0020240D">
              <w:rPr>
                <w:b/>
              </w:rPr>
              <w:t xml:space="preserve"> Linky</w:t>
            </w:r>
          </w:p>
        </w:tc>
        <w:tc>
          <w:tcPr>
            <w:tcW w:w="1081" w:type="dxa"/>
            <w:shd w:val="clear" w:color="auto" w:fill="BAD2E0"/>
            <w:vAlign w:val="center"/>
          </w:tcPr>
          <w:p w14:paraId="34967C91" w14:textId="77777777" w:rsidR="00326EF7" w:rsidRPr="006F29D1" w:rsidRDefault="00326EF7" w:rsidP="003843B1">
            <w:pPr>
              <w:jc w:val="center"/>
              <w:rPr>
                <w:b/>
              </w:rPr>
            </w:pPr>
          </w:p>
        </w:tc>
        <w:tc>
          <w:tcPr>
            <w:tcW w:w="1193" w:type="dxa"/>
            <w:shd w:val="clear" w:color="auto" w:fill="BAD2E0"/>
          </w:tcPr>
          <w:p w14:paraId="0C359A86" w14:textId="77777777" w:rsidR="00326EF7" w:rsidRPr="006F29D1" w:rsidRDefault="00326EF7" w:rsidP="00A020E4">
            <w:pPr>
              <w:rPr>
                <w:b/>
              </w:rPr>
            </w:pPr>
          </w:p>
        </w:tc>
        <w:tc>
          <w:tcPr>
            <w:tcW w:w="1276" w:type="dxa"/>
            <w:shd w:val="clear" w:color="auto" w:fill="BAD2E0"/>
          </w:tcPr>
          <w:p w14:paraId="40AF9ADF" w14:textId="77777777" w:rsidR="00326EF7" w:rsidRPr="006F29D1" w:rsidRDefault="00326EF7" w:rsidP="00A020E4">
            <w:pPr>
              <w:rPr>
                <w:b/>
              </w:rPr>
            </w:pPr>
          </w:p>
        </w:tc>
        <w:tc>
          <w:tcPr>
            <w:tcW w:w="1276" w:type="dxa"/>
            <w:shd w:val="clear" w:color="auto" w:fill="BAD2E0"/>
          </w:tcPr>
          <w:p w14:paraId="17927E6E" w14:textId="77777777" w:rsidR="00326EF7" w:rsidRPr="006F29D1" w:rsidRDefault="00326EF7" w:rsidP="00A020E4">
            <w:pPr>
              <w:rPr>
                <w:b/>
              </w:rPr>
            </w:pPr>
          </w:p>
        </w:tc>
        <w:tc>
          <w:tcPr>
            <w:tcW w:w="1276" w:type="dxa"/>
            <w:shd w:val="clear" w:color="auto" w:fill="BAD2E0"/>
          </w:tcPr>
          <w:p w14:paraId="63EBF142" w14:textId="77777777" w:rsidR="00326EF7" w:rsidRPr="006F29D1" w:rsidRDefault="00326EF7" w:rsidP="00A020E4">
            <w:pPr>
              <w:rPr>
                <w:b/>
              </w:rPr>
            </w:pPr>
          </w:p>
        </w:tc>
        <w:tc>
          <w:tcPr>
            <w:tcW w:w="1276" w:type="dxa"/>
            <w:shd w:val="clear" w:color="auto" w:fill="BAD2E0"/>
          </w:tcPr>
          <w:p w14:paraId="2ED044F8" w14:textId="77777777" w:rsidR="00326EF7" w:rsidRPr="006F29D1" w:rsidRDefault="00326EF7" w:rsidP="00A020E4">
            <w:pPr>
              <w:rPr>
                <w:b/>
              </w:rPr>
            </w:pPr>
          </w:p>
        </w:tc>
        <w:tc>
          <w:tcPr>
            <w:tcW w:w="1276" w:type="dxa"/>
            <w:shd w:val="clear" w:color="auto" w:fill="BAD2E0"/>
          </w:tcPr>
          <w:p w14:paraId="6D936E08" w14:textId="28826E5A" w:rsidR="00326EF7" w:rsidRPr="006F29D1" w:rsidRDefault="00326EF7" w:rsidP="00A020E4">
            <w:pPr>
              <w:rPr>
                <w:b/>
              </w:rPr>
            </w:pPr>
          </w:p>
        </w:tc>
        <w:tc>
          <w:tcPr>
            <w:tcW w:w="1276" w:type="dxa"/>
            <w:gridSpan w:val="2"/>
            <w:shd w:val="clear" w:color="auto" w:fill="BAD2E0"/>
          </w:tcPr>
          <w:p w14:paraId="4BF108D0" w14:textId="77777777" w:rsidR="00326EF7" w:rsidRPr="006F29D1" w:rsidRDefault="00326EF7" w:rsidP="00A020E4">
            <w:pPr>
              <w:rPr>
                <w:b/>
              </w:rPr>
            </w:pPr>
          </w:p>
        </w:tc>
        <w:tc>
          <w:tcPr>
            <w:tcW w:w="1276" w:type="dxa"/>
            <w:gridSpan w:val="2"/>
            <w:shd w:val="clear" w:color="auto" w:fill="BAD2E0"/>
          </w:tcPr>
          <w:p w14:paraId="78EC0094" w14:textId="77777777" w:rsidR="00326EF7" w:rsidRPr="006F29D1" w:rsidRDefault="00326EF7" w:rsidP="00A020E4">
            <w:pPr>
              <w:rPr>
                <w:b/>
              </w:rPr>
            </w:pPr>
          </w:p>
        </w:tc>
      </w:tr>
      <w:tr w:rsidR="00326EF7" w:rsidRPr="006F29D1" w14:paraId="206C38B0" w14:textId="77777777" w:rsidTr="00326EF7">
        <w:trPr>
          <w:trHeight w:val="312"/>
        </w:trPr>
        <w:tc>
          <w:tcPr>
            <w:tcW w:w="3539" w:type="dxa"/>
            <w:vAlign w:val="center"/>
          </w:tcPr>
          <w:p w14:paraId="04F4BB74" w14:textId="5D68303E" w:rsidR="00326EF7" w:rsidRPr="006F29D1" w:rsidRDefault="00326EF7" w:rsidP="00FD01D2">
            <w:pPr>
              <w:spacing w:line="240" w:lineRule="auto"/>
            </w:pPr>
            <w:r w:rsidRPr="006F29D1">
              <w:t xml:space="preserve">Hrubá výroba </w:t>
            </w:r>
            <w:r w:rsidR="006F29D1" w:rsidRPr="006F29D1">
              <w:t xml:space="preserve">elektrické </w:t>
            </w:r>
            <w:r w:rsidRPr="006F29D1">
              <w:t>energie</w:t>
            </w:r>
          </w:p>
          <w:p w14:paraId="5E99E1E7" w14:textId="72DEA6F7" w:rsidR="00326EF7" w:rsidRPr="006F29D1" w:rsidRDefault="00326EF7" w:rsidP="00FD01D2">
            <w:pPr>
              <w:spacing w:line="240" w:lineRule="auto"/>
            </w:pPr>
            <w:r w:rsidRPr="006F29D1">
              <w:rPr>
                <w:sz w:val="16"/>
                <w:szCs w:val="16"/>
              </w:rPr>
              <w:t>(</w:t>
            </w:r>
            <w:r w:rsidR="00DF188A">
              <w:rPr>
                <w:sz w:val="16"/>
                <w:szCs w:val="16"/>
              </w:rPr>
              <w:t>n</w:t>
            </w:r>
            <w:r w:rsidRPr="006F29D1">
              <w:rPr>
                <w:sz w:val="16"/>
                <w:szCs w:val="16"/>
              </w:rPr>
              <w:t xml:space="preserve">epodléhá </w:t>
            </w:r>
            <w:r w:rsidR="00DF188A">
              <w:rPr>
                <w:sz w:val="16"/>
                <w:szCs w:val="16"/>
              </w:rPr>
              <w:t>garanci</w:t>
            </w:r>
            <w:r w:rsidRPr="006F29D1">
              <w:rPr>
                <w:sz w:val="16"/>
                <w:szCs w:val="16"/>
              </w:rPr>
              <w:t>)</w:t>
            </w:r>
          </w:p>
        </w:tc>
        <w:tc>
          <w:tcPr>
            <w:tcW w:w="1081" w:type="dxa"/>
            <w:vAlign w:val="center"/>
          </w:tcPr>
          <w:p w14:paraId="507C4A43" w14:textId="77777777" w:rsidR="00326EF7" w:rsidRPr="006F29D1" w:rsidRDefault="00326EF7" w:rsidP="003843B1">
            <w:pPr>
              <w:jc w:val="center"/>
            </w:pPr>
            <w:r w:rsidRPr="006F29D1">
              <w:t>kW</w:t>
            </w:r>
          </w:p>
        </w:tc>
        <w:tc>
          <w:tcPr>
            <w:tcW w:w="1193" w:type="dxa"/>
          </w:tcPr>
          <w:p w14:paraId="4B39C308" w14:textId="77777777" w:rsidR="00326EF7" w:rsidRPr="006F29D1" w:rsidRDefault="00326EF7" w:rsidP="00B04284">
            <w:pPr>
              <w:spacing w:line="240" w:lineRule="auto"/>
            </w:pPr>
          </w:p>
        </w:tc>
        <w:tc>
          <w:tcPr>
            <w:tcW w:w="1276" w:type="dxa"/>
          </w:tcPr>
          <w:p w14:paraId="2D839C6C" w14:textId="77777777" w:rsidR="00326EF7" w:rsidRPr="006F29D1" w:rsidRDefault="00326EF7" w:rsidP="00B04284">
            <w:pPr>
              <w:spacing w:line="240" w:lineRule="auto"/>
            </w:pPr>
          </w:p>
        </w:tc>
        <w:tc>
          <w:tcPr>
            <w:tcW w:w="1276" w:type="dxa"/>
          </w:tcPr>
          <w:p w14:paraId="7415E2DB" w14:textId="77777777" w:rsidR="00326EF7" w:rsidRPr="006F29D1" w:rsidRDefault="00326EF7" w:rsidP="00B04284">
            <w:pPr>
              <w:spacing w:line="240" w:lineRule="auto"/>
            </w:pPr>
          </w:p>
        </w:tc>
        <w:tc>
          <w:tcPr>
            <w:tcW w:w="1276" w:type="dxa"/>
          </w:tcPr>
          <w:p w14:paraId="3845BD95" w14:textId="77777777" w:rsidR="00326EF7" w:rsidRPr="006F29D1" w:rsidRDefault="00326EF7" w:rsidP="00B04284">
            <w:pPr>
              <w:spacing w:line="240" w:lineRule="auto"/>
            </w:pPr>
          </w:p>
        </w:tc>
        <w:tc>
          <w:tcPr>
            <w:tcW w:w="1276" w:type="dxa"/>
          </w:tcPr>
          <w:p w14:paraId="2551027C" w14:textId="77777777" w:rsidR="00326EF7" w:rsidRPr="006F29D1" w:rsidRDefault="00326EF7" w:rsidP="00B04284">
            <w:pPr>
              <w:spacing w:line="240" w:lineRule="auto"/>
            </w:pPr>
          </w:p>
        </w:tc>
        <w:tc>
          <w:tcPr>
            <w:tcW w:w="1276" w:type="dxa"/>
          </w:tcPr>
          <w:p w14:paraId="6686E1FC" w14:textId="06F2A282" w:rsidR="00326EF7" w:rsidRPr="006F29D1" w:rsidRDefault="00326EF7" w:rsidP="00B04284">
            <w:pPr>
              <w:spacing w:line="240" w:lineRule="auto"/>
            </w:pPr>
          </w:p>
        </w:tc>
        <w:tc>
          <w:tcPr>
            <w:tcW w:w="1276" w:type="dxa"/>
            <w:gridSpan w:val="2"/>
          </w:tcPr>
          <w:p w14:paraId="5F985DC2" w14:textId="77777777" w:rsidR="00326EF7" w:rsidRPr="006F29D1" w:rsidRDefault="00326EF7" w:rsidP="00B04284">
            <w:pPr>
              <w:spacing w:line="240" w:lineRule="auto"/>
            </w:pPr>
          </w:p>
        </w:tc>
        <w:tc>
          <w:tcPr>
            <w:tcW w:w="1276" w:type="dxa"/>
            <w:gridSpan w:val="2"/>
          </w:tcPr>
          <w:p w14:paraId="7351B3D0" w14:textId="77777777" w:rsidR="00326EF7" w:rsidRPr="006F29D1" w:rsidRDefault="00326EF7" w:rsidP="00B04284">
            <w:pPr>
              <w:spacing w:line="240" w:lineRule="auto"/>
            </w:pPr>
          </w:p>
        </w:tc>
      </w:tr>
      <w:tr w:rsidR="00326EF7" w:rsidRPr="006F29D1" w14:paraId="5E3AE3D7" w14:textId="77777777" w:rsidTr="00326EF7">
        <w:tc>
          <w:tcPr>
            <w:tcW w:w="3539" w:type="dxa"/>
            <w:vAlign w:val="center"/>
          </w:tcPr>
          <w:p w14:paraId="72C770CE" w14:textId="511E014D" w:rsidR="00326EF7" w:rsidRPr="006F29D1" w:rsidRDefault="00326EF7" w:rsidP="00FD01D2">
            <w:pPr>
              <w:spacing w:line="240" w:lineRule="auto"/>
            </w:pPr>
            <w:r w:rsidRPr="006F29D1">
              <w:t>Čistá výroba</w:t>
            </w:r>
            <w:r w:rsidR="006F29D1" w:rsidRPr="006F29D1">
              <w:t xml:space="preserve"> elektrické</w:t>
            </w:r>
            <w:r w:rsidRPr="006F29D1">
              <w:t xml:space="preserve"> energie</w:t>
            </w:r>
            <w:r w:rsidRPr="006F29D1">
              <w:rPr>
                <w:rStyle w:val="Znakapoznpodarou"/>
              </w:rPr>
              <w:footnoteReference w:id="4"/>
            </w:r>
            <w:r w:rsidRPr="006F29D1">
              <w:t xml:space="preserve"> </w:t>
            </w:r>
            <w:r w:rsidRPr="006F29D1">
              <w:rPr>
                <w:sz w:val="16"/>
                <w:szCs w:val="16"/>
              </w:rPr>
              <w:t>(spotřeba</w:t>
            </w:r>
            <w:r w:rsidR="00201971" w:rsidRPr="006F29D1">
              <w:rPr>
                <w:sz w:val="16"/>
                <w:szCs w:val="16"/>
              </w:rPr>
              <w:t xml:space="preserve"> pomocných provozů</w:t>
            </w:r>
            <w:r w:rsidRPr="006F29D1">
              <w:rPr>
                <w:sz w:val="16"/>
                <w:szCs w:val="16"/>
              </w:rPr>
              <w:t xml:space="preserve"> bude rozdělena mezi hlavní spotřebiče)</w:t>
            </w:r>
          </w:p>
        </w:tc>
        <w:tc>
          <w:tcPr>
            <w:tcW w:w="1081" w:type="dxa"/>
            <w:vAlign w:val="center"/>
          </w:tcPr>
          <w:p w14:paraId="683F89DE" w14:textId="77777777" w:rsidR="00326EF7" w:rsidRPr="006F29D1" w:rsidRDefault="00326EF7" w:rsidP="003843B1">
            <w:pPr>
              <w:jc w:val="center"/>
            </w:pPr>
            <w:r w:rsidRPr="006F29D1">
              <w:t>kW</w:t>
            </w:r>
          </w:p>
        </w:tc>
        <w:tc>
          <w:tcPr>
            <w:tcW w:w="1193" w:type="dxa"/>
          </w:tcPr>
          <w:p w14:paraId="6898ED60" w14:textId="77777777" w:rsidR="00326EF7" w:rsidRPr="006F29D1" w:rsidRDefault="00326EF7" w:rsidP="00B04284">
            <w:pPr>
              <w:spacing w:line="240" w:lineRule="auto"/>
            </w:pPr>
          </w:p>
        </w:tc>
        <w:tc>
          <w:tcPr>
            <w:tcW w:w="1276" w:type="dxa"/>
          </w:tcPr>
          <w:p w14:paraId="0A4BDB6E" w14:textId="77777777" w:rsidR="00326EF7" w:rsidRPr="006F29D1" w:rsidRDefault="00326EF7" w:rsidP="00B04284">
            <w:pPr>
              <w:spacing w:line="240" w:lineRule="auto"/>
            </w:pPr>
          </w:p>
        </w:tc>
        <w:tc>
          <w:tcPr>
            <w:tcW w:w="1276" w:type="dxa"/>
          </w:tcPr>
          <w:p w14:paraId="341F5B1A" w14:textId="77777777" w:rsidR="00326EF7" w:rsidRPr="006F29D1" w:rsidRDefault="00326EF7" w:rsidP="00B04284">
            <w:pPr>
              <w:spacing w:line="240" w:lineRule="auto"/>
            </w:pPr>
          </w:p>
        </w:tc>
        <w:tc>
          <w:tcPr>
            <w:tcW w:w="1276" w:type="dxa"/>
          </w:tcPr>
          <w:p w14:paraId="5D640C96" w14:textId="77777777" w:rsidR="00326EF7" w:rsidRPr="006F29D1" w:rsidRDefault="00326EF7" w:rsidP="00B04284">
            <w:pPr>
              <w:spacing w:line="240" w:lineRule="auto"/>
            </w:pPr>
          </w:p>
        </w:tc>
        <w:tc>
          <w:tcPr>
            <w:tcW w:w="1276" w:type="dxa"/>
          </w:tcPr>
          <w:p w14:paraId="3758F147" w14:textId="77777777" w:rsidR="00326EF7" w:rsidRPr="006F29D1" w:rsidRDefault="00326EF7" w:rsidP="00B04284">
            <w:pPr>
              <w:spacing w:line="240" w:lineRule="auto"/>
            </w:pPr>
          </w:p>
        </w:tc>
        <w:tc>
          <w:tcPr>
            <w:tcW w:w="1276" w:type="dxa"/>
          </w:tcPr>
          <w:p w14:paraId="6243AFCE" w14:textId="2FD91DCC" w:rsidR="00326EF7" w:rsidRPr="006F29D1" w:rsidRDefault="00326EF7" w:rsidP="00B04284">
            <w:pPr>
              <w:spacing w:line="240" w:lineRule="auto"/>
            </w:pPr>
          </w:p>
        </w:tc>
        <w:tc>
          <w:tcPr>
            <w:tcW w:w="1276" w:type="dxa"/>
            <w:gridSpan w:val="2"/>
          </w:tcPr>
          <w:p w14:paraId="59BC5F74" w14:textId="77777777" w:rsidR="00326EF7" w:rsidRPr="006F29D1" w:rsidRDefault="00326EF7" w:rsidP="00B04284">
            <w:pPr>
              <w:spacing w:line="240" w:lineRule="auto"/>
            </w:pPr>
          </w:p>
        </w:tc>
        <w:tc>
          <w:tcPr>
            <w:tcW w:w="1276" w:type="dxa"/>
            <w:gridSpan w:val="2"/>
          </w:tcPr>
          <w:p w14:paraId="2AA6DB61" w14:textId="77777777" w:rsidR="00326EF7" w:rsidRPr="006F29D1" w:rsidRDefault="00326EF7" w:rsidP="00B04284">
            <w:pPr>
              <w:spacing w:line="240" w:lineRule="auto"/>
            </w:pPr>
          </w:p>
        </w:tc>
      </w:tr>
      <w:tr w:rsidR="00326EF7" w:rsidRPr="006F29D1" w14:paraId="0E292BEE" w14:textId="77777777" w:rsidTr="00326EF7">
        <w:trPr>
          <w:trHeight w:val="312"/>
        </w:trPr>
        <w:tc>
          <w:tcPr>
            <w:tcW w:w="3539" w:type="dxa"/>
            <w:vAlign w:val="center"/>
          </w:tcPr>
          <w:p w14:paraId="14439383" w14:textId="0724D9D7" w:rsidR="00326EF7" w:rsidRPr="006F29D1" w:rsidRDefault="00326EF7" w:rsidP="00FD01D2">
            <w:pPr>
              <w:spacing w:line="240" w:lineRule="auto"/>
            </w:pPr>
            <w:r w:rsidRPr="006F29D1">
              <w:t xml:space="preserve">Výroba tepla, kondenzátor turbíny </w:t>
            </w:r>
            <w:r w:rsidRPr="006F29D1">
              <w:rPr>
                <w:sz w:val="16"/>
                <w:szCs w:val="16"/>
              </w:rPr>
              <w:t xml:space="preserve">(nepodléhá </w:t>
            </w:r>
            <w:r w:rsidR="006F29D1" w:rsidRPr="006F29D1">
              <w:rPr>
                <w:sz w:val="16"/>
                <w:szCs w:val="16"/>
              </w:rPr>
              <w:t>garanci</w:t>
            </w:r>
            <w:r w:rsidRPr="006F29D1">
              <w:rPr>
                <w:sz w:val="16"/>
                <w:szCs w:val="16"/>
              </w:rPr>
              <w:t>)</w:t>
            </w:r>
          </w:p>
        </w:tc>
        <w:tc>
          <w:tcPr>
            <w:tcW w:w="1081" w:type="dxa"/>
            <w:vAlign w:val="center"/>
          </w:tcPr>
          <w:p w14:paraId="7F7ECB59" w14:textId="77777777" w:rsidR="00326EF7" w:rsidRPr="006F29D1" w:rsidRDefault="00326EF7" w:rsidP="003843B1">
            <w:pPr>
              <w:jc w:val="center"/>
            </w:pPr>
            <w:r w:rsidRPr="006F29D1">
              <w:t>kW</w:t>
            </w:r>
          </w:p>
        </w:tc>
        <w:tc>
          <w:tcPr>
            <w:tcW w:w="1193" w:type="dxa"/>
          </w:tcPr>
          <w:p w14:paraId="3E4C0F77" w14:textId="77777777" w:rsidR="00326EF7" w:rsidRPr="006F29D1" w:rsidRDefault="00326EF7" w:rsidP="00B04284">
            <w:pPr>
              <w:spacing w:line="240" w:lineRule="auto"/>
            </w:pPr>
          </w:p>
        </w:tc>
        <w:tc>
          <w:tcPr>
            <w:tcW w:w="1276" w:type="dxa"/>
          </w:tcPr>
          <w:p w14:paraId="4368B1F3" w14:textId="77777777" w:rsidR="00326EF7" w:rsidRPr="006F29D1" w:rsidRDefault="00326EF7" w:rsidP="00B04284">
            <w:pPr>
              <w:spacing w:line="240" w:lineRule="auto"/>
            </w:pPr>
          </w:p>
        </w:tc>
        <w:tc>
          <w:tcPr>
            <w:tcW w:w="1276" w:type="dxa"/>
          </w:tcPr>
          <w:p w14:paraId="6520AF02" w14:textId="77777777" w:rsidR="00326EF7" w:rsidRPr="006F29D1" w:rsidRDefault="00326EF7" w:rsidP="00B04284">
            <w:pPr>
              <w:spacing w:line="240" w:lineRule="auto"/>
            </w:pPr>
          </w:p>
        </w:tc>
        <w:tc>
          <w:tcPr>
            <w:tcW w:w="1276" w:type="dxa"/>
          </w:tcPr>
          <w:p w14:paraId="456CD90A" w14:textId="77777777" w:rsidR="00326EF7" w:rsidRPr="006F29D1" w:rsidRDefault="00326EF7" w:rsidP="00B04284">
            <w:pPr>
              <w:spacing w:line="240" w:lineRule="auto"/>
            </w:pPr>
          </w:p>
        </w:tc>
        <w:tc>
          <w:tcPr>
            <w:tcW w:w="1276" w:type="dxa"/>
          </w:tcPr>
          <w:p w14:paraId="5C570206" w14:textId="77777777" w:rsidR="00326EF7" w:rsidRPr="006F29D1" w:rsidRDefault="00326EF7" w:rsidP="00B04284">
            <w:pPr>
              <w:spacing w:line="240" w:lineRule="auto"/>
            </w:pPr>
          </w:p>
        </w:tc>
        <w:tc>
          <w:tcPr>
            <w:tcW w:w="1276" w:type="dxa"/>
          </w:tcPr>
          <w:p w14:paraId="7BCF22A1" w14:textId="6A2D0649" w:rsidR="00326EF7" w:rsidRPr="006F29D1" w:rsidRDefault="00326EF7" w:rsidP="00B04284">
            <w:pPr>
              <w:spacing w:line="240" w:lineRule="auto"/>
            </w:pPr>
          </w:p>
        </w:tc>
        <w:tc>
          <w:tcPr>
            <w:tcW w:w="1276" w:type="dxa"/>
            <w:gridSpan w:val="2"/>
          </w:tcPr>
          <w:p w14:paraId="54707E10" w14:textId="77777777" w:rsidR="00326EF7" w:rsidRPr="006F29D1" w:rsidRDefault="00326EF7" w:rsidP="00B04284">
            <w:pPr>
              <w:spacing w:line="240" w:lineRule="auto"/>
            </w:pPr>
          </w:p>
        </w:tc>
        <w:tc>
          <w:tcPr>
            <w:tcW w:w="1276" w:type="dxa"/>
            <w:gridSpan w:val="2"/>
          </w:tcPr>
          <w:p w14:paraId="7AA10426" w14:textId="77777777" w:rsidR="00326EF7" w:rsidRPr="006F29D1" w:rsidRDefault="00326EF7" w:rsidP="00B04284">
            <w:pPr>
              <w:spacing w:line="240" w:lineRule="auto"/>
            </w:pPr>
          </w:p>
        </w:tc>
      </w:tr>
      <w:tr w:rsidR="00326EF7" w:rsidRPr="006F29D1" w14:paraId="3A77CC96" w14:textId="77777777" w:rsidTr="00326EF7">
        <w:trPr>
          <w:trHeight w:val="312"/>
        </w:trPr>
        <w:tc>
          <w:tcPr>
            <w:tcW w:w="3539" w:type="dxa"/>
            <w:vAlign w:val="center"/>
          </w:tcPr>
          <w:p w14:paraId="5C870255" w14:textId="03C0ADA4" w:rsidR="00326EF7" w:rsidRPr="006F29D1" w:rsidRDefault="00326EF7" w:rsidP="00FD01D2">
            <w:pPr>
              <w:spacing w:line="240" w:lineRule="auto"/>
            </w:pPr>
            <w:r w:rsidRPr="006F29D1">
              <w:t>Výroba tepla, LT-ECO</w:t>
            </w:r>
            <w:r w:rsidRPr="006F29D1">
              <w:rPr>
                <w:rStyle w:val="Znakapoznpodarou"/>
              </w:rPr>
              <w:t xml:space="preserve"> </w:t>
            </w:r>
            <w:r w:rsidRPr="006F29D1">
              <w:t>(</w:t>
            </w:r>
            <w:r w:rsidR="006F29D1" w:rsidRPr="006F29D1">
              <w:t>opce</w:t>
            </w:r>
            <w:r w:rsidRPr="006F29D1">
              <w:t xml:space="preserve"> 1)</w:t>
            </w:r>
            <w:bookmarkStart w:id="101" w:name="_Ref43281568"/>
            <w:r w:rsidRPr="006F29D1">
              <w:rPr>
                <w:vertAlign w:val="superscript"/>
              </w:rPr>
              <w:fldChar w:fldCharType="begin"/>
            </w:r>
            <w:r w:rsidRPr="006F29D1">
              <w:rPr>
                <w:vertAlign w:val="superscript"/>
              </w:rPr>
              <w:instrText xml:space="preserve"> NOTEREF _Ref43708629 \h  \* MERGEFORMAT </w:instrText>
            </w:r>
            <w:r w:rsidRPr="006F29D1">
              <w:rPr>
                <w:vertAlign w:val="superscript"/>
              </w:rPr>
            </w:r>
            <w:r w:rsidRPr="006F29D1">
              <w:rPr>
                <w:vertAlign w:val="superscript"/>
              </w:rPr>
              <w:fldChar w:fldCharType="separate"/>
            </w:r>
            <w:r w:rsidR="00C628CD">
              <w:rPr>
                <w:vertAlign w:val="superscript"/>
              </w:rPr>
              <w:t>2</w:t>
            </w:r>
            <w:r w:rsidRPr="006F29D1">
              <w:rPr>
                <w:vertAlign w:val="superscript"/>
              </w:rPr>
              <w:fldChar w:fldCharType="end"/>
            </w:r>
            <w:bookmarkEnd w:id="101"/>
          </w:p>
        </w:tc>
        <w:tc>
          <w:tcPr>
            <w:tcW w:w="1081" w:type="dxa"/>
            <w:vAlign w:val="center"/>
          </w:tcPr>
          <w:p w14:paraId="42714B8C" w14:textId="77777777" w:rsidR="00326EF7" w:rsidRPr="006F29D1" w:rsidRDefault="00326EF7" w:rsidP="001827D4">
            <w:pPr>
              <w:jc w:val="center"/>
            </w:pPr>
            <w:r w:rsidRPr="006F29D1">
              <w:t>kW</w:t>
            </w:r>
          </w:p>
        </w:tc>
        <w:tc>
          <w:tcPr>
            <w:tcW w:w="1193" w:type="dxa"/>
            <w:shd w:val="clear" w:color="auto" w:fill="F2F2F2" w:themeFill="background1" w:themeFillShade="F2"/>
          </w:tcPr>
          <w:p w14:paraId="0F6C1D71" w14:textId="57DFAA05" w:rsidR="00326EF7" w:rsidRPr="006F29D1" w:rsidRDefault="00326EF7" w:rsidP="00B04284">
            <w:pPr>
              <w:spacing w:line="240" w:lineRule="auto"/>
              <w:jc w:val="center"/>
            </w:pPr>
            <w:r w:rsidRPr="006F29D1">
              <w:t>Není relevantní</w:t>
            </w:r>
          </w:p>
        </w:tc>
        <w:tc>
          <w:tcPr>
            <w:tcW w:w="1276" w:type="dxa"/>
          </w:tcPr>
          <w:p w14:paraId="109ED837" w14:textId="77777777" w:rsidR="00326EF7" w:rsidRPr="006F29D1" w:rsidRDefault="00326EF7" w:rsidP="00B04284">
            <w:pPr>
              <w:spacing w:line="240" w:lineRule="auto"/>
              <w:jc w:val="center"/>
            </w:pPr>
          </w:p>
        </w:tc>
        <w:tc>
          <w:tcPr>
            <w:tcW w:w="1276" w:type="dxa"/>
            <w:shd w:val="clear" w:color="auto" w:fill="F2F2F2" w:themeFill="background1" w:themeFillShade="F2"/>
            <w:vAlign w:val="center"/>
          </w:tcPr>
          <w:p w14:paraId="7D7D896B" w14:textId="33E8B9CD"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6D89F133" w14:textId="076C1DF9"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3598D501" w14:textId="4C1BC6A3"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5FF73074" w14:textId="7C31967D"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290AC6F5" w14:textId="338D3432"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1D7F5F4D" w14:textId="798C7D82" w:rsidR="00326EF7" w:rsidRPr="006F29D1" w:rsidRDefault="00326EF7" w:rsidP="00B04284">
            <w:pPr>
              <w:spacing w:line="240" w:lineRule="auto"/>
              <w:jc w:val="center"/>
            </w:pPr>
            <w:r w:rsidRPr="006F29D1">
              <w:t>Není relevantní</w:t>
            </w:r>
          </w:p>
        </w:tc>
      </w:tr>
      <w:tr w:rsidR="00326EF7" w:rsidRPr="006F29D1" w14:paraId="7057D57C" w14:textId="77777777" w:rsidTr="00326EF7">
        <w:trPr>
          <w:trHeight w:val="510"/>
        </w:trPr>
        <w:tc>
          <w:tcPr>
            <w:tcW w:w="3539" w:type="dxa"/>
            <w:vAlign w:val="center"/>
          </w:tcPr>
          <w:p w14:paraId="2406BAF0" w14:textId="29897E78" w:rsidR="00326EF7" w:rsidRPr="006F29D1" w:rsidRDefault="00326EF7" w:rsidP="00FD01D2">
            <w:pPr>
              <w:spacing w:line="240" w:lineRule="auto"/>
            </w:pPr>
            <w:r w:rsidRPr="006F29D1">
              <w:t xml:space="preserve">Výroba tepla, tepelné čerpadlo pro </w:t>
            </w:r>
            <w:r w:rsidR="00333FFD">
              <w:t>kondenzaci spalin</w:t>
            </w:r>
            <w:r w:rsidRPr="006F29D1">
              <w:t xml:space="preserve"> (</w:t>
            </w:r>
            <w:r w:rsidR="00201971" w:rsidRPr="006F29D1">
              <w:t xml:space="preserve">opce </w:t>
            </w:r>
            <w:r w:rsidRPr="006F29D1">
              <w:t>1)</w:t>
            </w:r>
            <w:r w:rsidRPr="006F29D1">
              <w:rPr>
                <w:vertAlign w:val="superscript"/>
              </w:rPr>
              <w:fldChar w:fldCharType="begin"/>
            </w:r>
            <w:r w:rsidRPr="006F29D1">
              <w:rPr>
                <w:vertAlign w:val="superscript"/>
              </w:rPr>
              <w:instrText xml:space="preserve"> NOTEREF _Ref43708629 \h  \* MERGEFORMAT </w:instrText>
            </w:r>
            <w:r w:rsidRPr="006F29D1">
              <w:rPr>
                <w:vertAlign w:val="superscript"/>
              </w:rPr>
            </w:r>
            <w:r w:rsidRPr="006F29D1">
              <w:rPr>
                <w:vertAlign w:val="superscript"/>
              </w:rPr>
              <w:fldChar w:fldCharType="separate"/>
            </w:r>
            <w:r w:rsidR="00C628CD">
              <w:rPr>
                <w:vertAlign w:val="superscript"/>
              </w:rPr>
              <w:t>2</w:t>
            </w:r>
            <w:r w:rsidRPr="006F29D1">
              <w:rPr>
                <w:vertAlign w:val="superscript"/>
              </w:rPr>
              <w:fldChar w:fldCharType="end"/>
            </w:r>
          </w:p>
        </w:tc>
        <w:tc>
          <w:tcPr>
            <w:tcW w:w="1081" w:type="dxa"/>
            <w:vAlign w:val="center"/>
          </w:tcPr>
          <w:p w14:paraId="313E5C6F" w14:textId="7F0F0792" w:rsidR="00326EF7" w:rsidRPr="006F29D1" w:rsidRDefault="00326EF7" w:rsidP="001827D4">
            <w:pPr>
              <w:jc w:val="center"/>
            </w:pPr>
            <w:r w:rsidRPr="006F29D1">
              <w:t>kW</w:t>
            </w:r>
          </w:p>
        </w:tc>
        <w:tc>
          <w:tcPr>
            <w:tcW w:w="1193" w:type="dxa"/>
            <w:shd w:val="clear" w:color="auto" w:fill="F2F2F2" w:themeFill="background1" w:themeFillShade="F2"/>
            <w:vAlign w:val="center"/>
          </w:tcPr>
          <w:p w14:paraId="406CE099" w14:textId="2DF3B5C9" w:rsidR="00326EF7" w:rsidRPr="006F29D1" w:rsidRDefault="00326EF7" w:rsidP="00B04284">
            <w:pPr>
              <w:spacing w:line="240" w:lineRule="auto"/>
              <w:jc w:val="center"/>
            </w:pPr>
            <w:r w:rsidRPr="006F29D1">
              <w:t>Není relevantní</w:t>
            </w:r>
          </w:p>
        </w:tc>
        <w:tc>
          <w:tcPr>
            <w:tcW w:w="1276" w:type="dxa"/>
          </w:tcPr>
          <w:p w14:paraId="085BF76B" w14:textId="77777777" w:rsidR="00326EF7" w:rsidRPr="006F29D1" w:rsidRDefault="00326EF7" w:rsidP="00B04284">
            <w:pPr>
              <w:spacing w:line="240" w:lineRule="auto"/>
            </w:pPr>
          </w:p>
        </w:tc>
        <w:tc>
          <w:tcPr>
            <w:tcW w:w="1276" w:type="dxa"/>
            <w:shd w:val="clear" w:color="auto" w:fill="F2F2F2" w:themeFill="background1" w:themeFillShade="F2"/>
            <w:vAlign w:val="center"/>
          </w:tcPr>
          <w:p w14:paraId="31511918" w14:textId="776A791D"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5A4C10E4" w14:textId="505071EB"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3330EFF1" w14:textId="60A02ED5"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7771C6B7" w14:textId="156735F2"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62E15656" w14:textId="4B182D3E"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79BA04D2" w14:textId="1DB7EA33" w:rsidR="00326EF7" w:rsidRPr="006F29D1" w:rsidRDefault="00326EF7" w:rsidP="00B04284">
            <w:pPr>
              <w:spacing w:line="240" w:lineRule="auto"/>
              <w:jc w:val="center"/>
            </w:pPr>
            <w:r w:rsidRPr="006F29D1">
              <w:t>Není relevantní</w:t>
            </w:r>
          </w:p>
        </w:tc>
      </w:tr>
      <w:tr w:rsidR="00326EF7" w:rsidRPr="006F29D1" w14:paraId="70FE6775" w14:textId="77777777" w:rsidTr="00326EF7">
        <w:tc>
          <w:tcPr>
            <w:tcW w:w="3539" w:type="dxa"/>
            <w:vAlign w:val="center"/>
          </w:tcPr>
          <w:p w14:paraId="1F4279F5" w14:textId="27E35A47" w:rsidR="00326EF7" w:rsidRPr="006F29D1" w:rsidRDefault="00326EF7" w:rsidP="00FD01D2">
            <w:pPr>
              <w:spacing w:line="240" w:lineRule="auto"/>
            </w:pPr>
            <w:r w:rsidRPr="006F29D1">
              <w:lastRenderedPageBreak/>
              <w:t>Spotřeba páry, pára 11,5 bar</w:t>
            </w:r>
            <w:r w:rsidR="005523F7">
              <w:t>a</w:t>
            </w:r>
            <w:r w:rsidRPr="006F29D1">
              <w:t xml:space="preserve"> z</w:t>
            </w:r>
            <w:r w:rsidR="006F29D1" w:rsidRPr="006F29D1">
              <w:t>e Stávajícího zařízení</w:t>
            </w:r>
            <w:r w:rsidRPr="006F29D1">
              <w:t xml:space="preserve"> (</w:t>
            </w:r>
            <w:r w:rsidR="006F29D1" w:rsidRPr="006F29D1">
              <w:t xml:space="preserve">opce </w:t>
            </w:r>
            <w:r w:rsidRPr="006F29D1">
              <w:t>1)</w:t>
            </w:r>
            <w:r w:rsidRPr="006F29D1">
              <w:rPr>
                <w:vertAlign w:val="superscript"/>
              </w:rPr>
              <w:fldChar w:fldCharType="begin"/>
            </w:r>
            <w:r w:rsidRPr="006F29D1">
              <w:rPr>
                <w:vertAlign w:val="superscript"/>
              </w:rPr>
              <w:instrText xml:space="preserve"> NOTEREF _Ref43708629 \h  \* MERGEFORMAT </w:instrText>
            </w:r>
            <w:r w:rsidRPr="006F29D1">
              <w:rPr>
                <w:vertAlign w:val="superscript"/>
              </w:rPr>
            </w:r>
            <w:r w:rsidRPr="006F29D1">
              <w:rPr>
                <w:vertAlign w:val="superscript"/>
              </w:rPr>
              <w:fldChar w:fldCharType="separate"/>
            </w:r>
            <w:r w:rsidR="00C628CD">
              <w:rPr>
                <w:vertAlign w:val="superscript"/>
              </w:rPr>
              <w:t>2</w:t>
            </w:r>
            <w:r w:rsidRPr="006F29D1">
              <w:rPr>
                <w:vertAlign w:val="superscript"/>
              </w:rPr>
              <w:fldChar w:fldCharType="end"/>
            </w:r>
            <w:r w:rsidRPr="006F29D1">
              <w:t xml:space="preserve"> </w:t>
            </w:r>
          </w:p>
        </w:tc>
        <w:tc>
          <w:tcPr>
            <w:tcW w:w="1081" w:type="dxa"/>
            <w:vAlign w:val="center"/>
          </w:tcPr>
          <w:p w14:paraId="544D7462" w14:textId="24A54692" w:rsidR="00326EF7" w:rsidRPr="006F29D1" w:rsidRDefault="00326EF7" w:rsidP="00BD374C">
            <w:pPr>
              <w:jc w:val="center"/>
            </w:pPr>
            <w:r w:rsidRPr="006F29D1">
              <w:t>kW</w:t>
            </w:r>
          </w:p>
        </w:tc>
        <w:tc>
          <w:tcPr>
            <w:tcW w:w="1193" w:type="dxa"/>
            <w:shd w:val="clear" w:color="auto" w:fill="F2F2F2" w:themeFill="background1" w:themeFillShade="F2"/>
            <w:vAlign w:val="center"/>
          </w:tcPr>
          <w:p w14:paraId="3A76BF46" w14:textId="73912774" w:rsidR="00326EF7" w:rsidRPr="006F29D1" w:rsidRDefault="00326EF7" w:rsidP="00B04284">
            <w:pPr>
              <w:spacing w:line="240" w:lineRule="auto"/>
              <w:jc w:val="center"/>
            </w:pPr>
            <w:r w:rsidRPr="006F29D1">
              <w:t>Není relevantní</w:t>
            </w:r>
          </w:p>
        </w:tc>
        <w:tc>
          <w:tcPr>
            <w:tcW w:w="1276" w:type="dxa"/>
          </w:tcPr>
          <w:p w14:paraId="7894BAF1" w14:textId="77777777" w:rsidR="00326EF7" w:rsidRPr="006F29D1" w:rsidRDefault="00326EF7" w:rsidP="00B04284">
            <w:pPr>
              <w:spacing w:line="240" w:lineRule="auto"/>
            </w:pPr>
          </w:p>
        </w:tc>
        <w:tc>
          <w:tcPr>
            <w:tcW w:w="1276" w:type="dxa"/>
            <w:shd w:val="clear" w:color="auto" w:fill="F2F2F2" w:themeFill="background1" w:themeFillShade="F2"/>
            <w:vAlign w:val="center"/>
          </w:tcPr>
          <w:p w14:paraId="7CD49992" w14:textId="22A373DF"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432B78B8" w14:textId="73A0E6AF"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75C3001D" w14:textId="7EBEBC02" w:rsidR="00326EF7" w:rsidRPr="006F29D1" w:rsidRDefault="00326EF7" w:rsidP="00B04284">
            <w:pPr>
              <w:spacing w:line="240" w:lineRule="auto"/>
              <w:jc w:val="center"/>
            </w:pPr>
            <w:r w:rsidRPr="006F29D1">
              <w:t>Není relevantní</w:t>
            </w:r>
          </w:p>
        </w:tc>
        <w:tc>
          <w:tcPr>
            <w:tcW w:w="1276" w:type="dxa"/>
            <w:shd w:val="clear" w:color="auto" w:fill="F2F2F2" w:themeFill="background1" w:themeFillShade="F2"/>
            <w:vAlign w:val="center"/>
          </w:tcPr>
          <w:p w14:paraId="54E83E23" w14:textId="763FA36A"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6CA4AA3E" w14:textId="026D221B" w:rsidR="00326EF7" w:rsidRPr="006F29D1" w:rsidRDefault="00326EF7" w:rsidP="00B04284">
            <w:pPr>
              <w:spacing w:line="240" w:lineRule="auto"/>
              <w:jc w:val="center"/>
            </w:pPr>
            <w:r w:rsidRPr="006F29D1">
              <w:t>Není relevantní</w:t>
            </w:r>
          </w:p>
        </w:tc>
        <w:tc>
          <w:tcPr>
            <w:tcW w:w="1276" w:type="dxa"/>
            <w:gridSpan w:val="2"/>
            <w:shd w:val="clear" w:color="auto" w:fill="F2F2F2" w:themeFill="background1" w:themeFillShade="F2"/>
            <w:vAlign w:val="center"/>
          </w:tcPr>
          <w:p w14:paraId="0423EB16" w14:textId="2FC21E61" w:rsidR="00326EF7" w:rsidRPr="006F29D1" w:rsidRDefault="00326EF7" w:rsidP="00B04284">
            <w:pPr>
              <w:spacing w:line="240" w:lineRule="auto"/>
              <w:jc w:val="center"/>
            </w:pPr>
            <w:r w:rsidRPr="006F29D1">
              <w:t>Není relevantní</w:t>
            </w:r>
          </w:p>
        </w:tc>
      </w:tr>
      <w:tr w:rsidR="00326EF7" w:rsidRPr="006F29D1" w14:paraId="3C23F9D8" w14:textId="77777777" w:rsidTr="00326EF7">
        <w:trPr>
          <w:trHeight w:val="312"/>
        </w:trPr>
        <w:tc>
          <w:tcPr>
            <w:tcW w:w="3539" w:type="dxa"/>
            <w:vAlign w:val="center"/>
          </w:tcPr>
          <w:p w14:paraId="20F07880" w14:textId="03B217D2" w:rsidR="00326EF7" w:rsidRPr="006F29D1" w:rsidRDefault="006F29D1" w:rsidP="00FD01D2">
            <w:pPr>
              <w:spacing w:line="240" w:lineRule="auto"/>
            </w:pPr>
            <w:r w:rsidRPr="006F29D1">
              <w:t>C</w:t>
            </w:r>
            <w:r w:rsidR="00326EF7" w:rsidRPr="006F29D1">
              <w:t>elková výroba tepla</w:t>
            </w:r>
            <w:r w:rsidR="003E6566">
              <w:t xml:space="preserve"> pro účely dálkového vytápění</w:t>
            </w:r>
            <w:r w:rsidRPr="006F29D1">
              <w:t xml:space="preserve"> </w:t>
            </w:r>
          </w:p>
        </w:tc>
        <w:tc>
          <w:tcPr>
            <w:tcW w:w="1081" w:type="dxa"/>
            <w:vAlign w:val="center"/>
          </w:tcPr>
          <w:p w14:paraId="444B9074" w14:textId="77777777" w:rsidR="00326EF7" w:rsidRPr="006F29D1" w:rsidRDefault="00326EF7" w:rsidP="003843B1">
            <w:pPr>
              <w:jc w:val="center"/>
            </w:pPr>
            <w:r w:rsidRPr="006F29D1">
              <w:t>kW</w:t>
            </w:r>
          </w:p>
        </w:tc>
        <w:tc>
          <w:tcPr>
            <w:tcW w:w="1193" w:type="dxa"/>
          </w:tcPr>
          <w:p w14:paraId="21F196B2" w14:textId="77777777" w:rsidR="00326EF7" w:rsidRPr="006F29D1" w:rsidRDefault="00326EF7" w:rsidP="00B04284">
            <w:pPr>
              <w:spacing w:line="240" w:lineRule="auto"/>
            </w:pPr>
          </w:p>
        </w:tc>
        <w:tc>
          <w:tcPr>
            <w:tcW w:w="1276" w:type="dxa"/>
          </w:tcPr>
          <w:p w14:paraId="7A217F0C" w14:textId="77777777" w:rsidR="00326EF7" w:rsidRPr="006F29D1" w:rsidRDefault="00326EF7" w:rsidP="00B04284">
            <w:pPr>
              <w:spacing w:line="240" w:lineRule="auto"/>
            </w:pPr>
          </w:p>
        </w:tc>
        <w:tc>
          <w:tcPr>
            <w:tcW w:w="1276" w:type="dxa"/>
          </w:tcPr>
          <w:p w14:paraId="203D69B8" w14:textId="77777777" w:rsidR="00326EF7" w:rsidRPr="006F29D1" w:rsidRDefault="00326EF7" w:rsidP="00B04284">
            <w:pPr>
              <w:spacing w:line="240" w:lineRule="auto"/>
            </w:pPr>
          </w:p>
        </w:tc>
        <w:tc>
          <w:tcPr>
            <w:tcW w:w="1276" w:type="dxa"/>
          </w:tcPr>
          <w:p w14:paraId="416DEA50" w14:textId="77777777" w:rsidR="00326EF7" w:rsidRPr="006F29D1" w:rsidRDefault="00326EF7" w:rsidP="00B04284">
            <w:pPr>
              <w:spacing w:line="240" w:lineRule="auto"/>
            </w:pPr>
          </w:p>
        </w:tc>
        <w:tc>
          <w:tcPr>
            <w:tcW w:w="1276" w:type="dxa"/>
          </w:tcPr>
          <w:p w14:paraId="31CE9C69" w14:textId="77777777" w:rsidR="00326EF7" w:rsidRPr="006F29D1" w:rsidRDefault="00326EF7" w:rsidP="00B04284">
            <w:pPr>
              <w:spacing w:line="240" w:lineRule="auto"/>
            </w:pPr>
          </w:p>
        </w:tc>
        <w:tc>
          <w:tcPr>
            <w:tcW w:w="1276" w:type="dxa"/>
          </w:tcPr>
          <w:p w14:paraId="30C2DC80" w14:textId="43305F8E" w:rsidR="00326EF7" w:rsidRPr="006F29D1" w:rsidRDefault="00326EF7" w:rsidP="00B04284">
            <w:pPr>
              <w:spacing w:line="240" w:lineRule="auto"/>
            </w:pPr>
          </w:p>
        </w:tc>
        <w:tc>
          <w:tcPr>
            <w:tcW w:w="1276" w:type="dxa"/>
            <w:gridSpan w:val="2"/>
          </w:tcPr>
          <w:p w14:paraId="3E91E162" w14:textId="77777777" w:rsidR="00326EF7" w:rsidRPr="006F29D1" w:rsidRDefault="00326EF7" w:rsidP="00B04284">
            <w:pPr>
              <w:spacing w:line="240" w:lineRule="auto"/>
            </w:pPr>
          </w:p>
        </w:tc>
        <w:tc>
          <w:tcPr>
            <w:tcW w:w="1276" w:type="dxa"/>
            <w:gridSpan w:val="2"/>
          </w:tcPr>
          <w:p w14:paraId="7D803FFE" w14:textId="77777777" w:rsidR="00326EF7" w:rsidRPr="006F29D1" w:rsidRDefault="00326EF7" w:rsidP="00B04284">
            <w:pPr>
              <w:spacing w:line="240" w:lineRule="auto"/>
            </w:pPr>
          </w:p>
        </w:tc>
      </w:tr>
      <w:tr w:rsidR="005104FF" w:rsidRPr="006F29D1" w14:paraId="1FA5AA16" w14:textId="77777777" w:rsidTr="00326EF7">
        <w:trPr>
          <w:trHeight w:val="312"/>
          <w:ins w:id="102" w:author="Martin Mužila" w:date="2025-03-07T13:01:00Z"/>
        </w:trPr>
        <w:tc>
          <w:tcPr>
            <w:tcW w:w="3539" w:type="dxa"/>
            <w:vAlign w:val="center"/>
          </w:tcPr>
          <w:p w14:paraId="565A74B5" w14:textId="77777777" w:rsidR="005104FF" w:rsidRDefault="00DC2CD0" w:rsidP="00FD01D2">
            <w:pPr>
              <w:spacing w:line="240" w:lineRule="auto"/>
              <w:rPr>
                <w:ins w:id="103" w:author="Martin Mužila" w:date="2025-03-07T13:02:00Z" w16du:dateUtc="2025-03-07T12:02:00Z"/>
              </w:rPr>
            </w:pPr>
            <w:ins w:id="104" w:author="Martin Mužila" w:date="2025-03-07T13:02:00Z">
              <w:r w:rsidRPr="00DC2CD0">
                <w:t>Průtok spalin, suché při 11% O2</w:t>
              </w:r>
            </w:ins>
            <w:ins w:id="105" w:author="Martin Mužila" w:date="2025-03-07T13:02:00Z" w16du:dateUtc="2025-03-07T12:02:00Z">
              <w:r>
                <w:t xml:space="preserve"> v místě kontinuálního měření emisí </w:t>
              </w:r>
            </w:ins>
          </w:p>
          <w:p w14:paraId="44860DA3" w14:textId="06E0C556" w:rsidR="00DC2CD0" w:rsidRPr="006F29D1" w:rsidRDefault="00DC2CD0" w:rsidP="00FD01D2">
            <w:pPr>
              <w:spacing w:line="240" w:lineRule="auto"/>
              <w:rPr>
                <w:ins w:id="106" w:author="Martin Mužila" w:date="2025-03-07T13:01:00Z" w16du:dateUtc="2025-03-07T12:01:00Z"/>
              </w:rPr>
            </w:pPr>
            <w:ins w:id="107" w:author="Martin Mužila" w:date="2025-03-07T13:02:00Z" w16du:dateUtc="2025-03-07T12:02:00Z">
              <w:r w:rsidRPr="006F29D1">
                <w:rPr>
                  <w:sz w:val="16"/>
                  <w:szCs w:val="16"/>
                </w:rPr>
                <w:t>(</w:t>
              </w:r>
              <w:r>
                <w:rPr>
                  <w:sz w:val="16"/>
                  <w:szCs w:val="16"/>
                </w:rPr>
                <w:t>n</w:t>
              </w:r>
              <w:r w:rsidRPr="006F29D1">
                <w:rPr>
                  <w:sz w:val="16"/>
                  <w:szCs w:val="16"/>
                </w:rPr>
                <w:t xml:space="preserve">epodléhá </w:t>
              </w:r>
              <w:r>
                <w:rPr>
                  <w:sz w:val="16"/>
                  <w:szCs w:val="16"/>
                </w:rPr>
                <w:t>garanci</w:t>
              </w:r>
              <w:r w:rsidRPr="006F29D1">
                <w:rPr>
                  <w:sz w:val="16"/>
                  <w:szCs w:val="16"/>
                </w:rPr>
                <w:t>)</w:t>
              </w:r>
            </w:ins>
          </w:p>
        </w:tc>
        <w:tc>
          <w:tcPr>
            <w:tcW w:w="1081" w:type="dxa"/>
            <w:vAlign w:val="center"/>
          </w:tcPr>
          <w:p w14:paraId="65C5F6E7" w14:textId="404FF491" w:rsidR="005104FF" w:rsidRPr="006F29D1" w:rsidRDefault="005104FF" w:rsidP="003843B1">
            <w:pPr>
              <w:jc w:val="center"/>
              <w:rPr>
                <w:ins w:id="108" w:author="Martin Mužila" w:date="2025-03-07T13:01:00Z" w16du:dateUtc="2025-03-07T12:01:00Z"/>
              </w:rPr>
            </w:pPr>
            <w:ins w:id="109" w:author="Martin Mužila" w:date="2025-03-07T13:01:00Z" w16du:dateUtc="2025-03-07T12:01:00Z">
              <w:r>
                <w:t>Nm3</w:t>
              </w:r>
            </w:ins>
            <w:ins w:id="110" w:author="Martin Mužila" w:date="2025-03-07T13:02:00Z" w16du:dateUtc="2025-03-07T12:02:00Z">
              <w:r>
                <w:t>/hod</w:t>
              </w:r>
            </w:ins>
          </w:p>
        </w:tc>
        <w:tc>
          <w:tcPr>
            <w:tcW w:w="1193" w:type="dxa"/>
          </w:tcPr>
          <w:p w14:paraId="769DDE85" w14:textId="77777777" w:rsidR="005104FF" w:rsidRPr="006F29D1" w:rsidRDefault="005104FF" w:rsidP="00B04284">
            <w:pPr>
              <w:spacing w:line="240" w:lineRule="auto"/>
              <w:rPr>
                <w:ins w:id="111" w:author="Martin Mužila" w:date="2025-03-07T13:01:00Z" w16du:dateUtc="2025-03-07T12:01:00Z"/>
              </w:rPr>
            </w:pPr>
          </w:p>
        </w:tc>
        <w:tc>
          <w:tcPr>
            <w:tcW w:w="1276" w:type="dxa"/>
          </w:tcPr>
          <w:p w14:paraId="216E9605" w14:textId="77777777" w:rsidR="005104FF" w:rsidRPr="006F29D1" w:rsidRDefault="005104FF" w:rsidP="00B04284">
            <w:pPr>
              <w:spacing w:line="240" w:lineRule="auto"/>
              <w:rPr>
                <w:ins w:id="112" w:author="Martin Mužila" w:date="2025-03-07T13:01:00Z" w16du:dateUtc="2025-03-07T12:01:00Z"/>
              </w:rPr>
            </w:pPr>
          </w:p>
        </w:tc>
        <w:tc>
          <w:tcPr>
            <w:tcW w:w="1276" w:type="dxa"/>
          </w:tcPr>
          <w:p w14:paraId="2A7E017A" w14:textId="77777777" w:rsidR="005104FF" w:rsidRPr="006F29D1" w:rsidRDefault="005104FF" w:rsidP="00B04284">
            <w:pPr>
              <w:spacing w:line="240" w:lineRule="auto"/>
              <w:rPr>
                <w:ins w:id="113" w:author="Martin Mužila" w:date="2025-03-07T13:01:00Z" w16du:dateUtc="2025-03-07T12:01:00Z"/>
              </w:rPr>
            </w:pPr>
          </w:p>
        </w:tc>
        <w:tc>
          <w:tcPr>
            <w:tcW w:w="1276" w:type="dxa"/>
          </w:tcPr>
          <w:p w14:paraId="3F0B7FFC" w14:textId="77777777" w:rsidR="005104FF" w:rsidRPr="006F29D1" w:rsidRDefault="005104FF" w:rsidP="00B04284">
            <w:pPr>
              <w:spacing w:line="240" w:lineRule="auto"/>
              <w:rPr>
                <w:ins w:id="114" w:author="Martin Mužila" w:date="2025-03-07T13:01:00Z" w16du:dateUtc="2025-03-07T12:01:00Z"/>
              </w:rPr>
            </w:pPr>
          </w:p>
        </w:tc>
        <w:tc>
          <w:tcPr>
            <w:tcW w:w="1276" w:type="dxa"/>
          </w:tcPr>
          <w:p w14:paraId="3739B825" w14:textId="77777777" w:rsidR="005104FF" w:rsidRPr="006F29D1" w:rsidRDefault="005104FF" w:rsidP="00B04284">
            <w:pPr>
              <w:spacing w:line="240" w:lineRule="auto"/>
              <w:rPr>
                <w:ins w:id="115" w:author="Martin Mužila" w:date="2025-03-07T13:01:00Z" w16du:dateUtc="2025-03-07T12:01:00Z"/>
              </w:rPr>
            </w:pPr>
          </w:p>
        </w:tc>
        <w:tc>
          <w:tcPr>
            <w:tcW w:w="1276" w:type="dxa"/>
          </w:tcPr>
          <w:p w14:paraId="3C5A35DD" w14:textId="77777777" w:rsidR="005104FF" w:rsidRPr="006F29D1" w:rsidRDefault="005104FF" w:rsidP="00B04284">
            <w:pPr>
              <w:spacing w:line="240" w:lineRule="auto"/>
              <w:rPr>
                <w:ins w:id="116" w:author="Martin Mužila" w:date="2025-03-07T13:01:00Z" w16du:dateUtc="2025-03-07T12:01:00Z"/>
              </w:rPr>
            </w:pPr>
          </w:p>
        </w:tc>
        <w:tc>
          <w:tcPr>
            <w:tcW w:w="1276" w:type="dxa"/>
            <w:gridSpan w:val="2"/>
          </w:tcPr>
          <w:p w14:paraId="6BD131A1" w14:textId="77777777" w:rsidR="005104FF" w:rsidRPr="006F29D1" w:rsidRDefault="005104FF" w:rsidP="00B04284">
            <w:pPr>
              <w:spacing w:line="240" w:lineRule="auto"/>
              <w:rPr>
                <w:ins w:id="117" w:author="Martin Mužila" w:date="2025-03-07T13:01:00Z" w16du:dateUtc="2025-03-07T12:01:00Z"/>
              </w:rPr>
            </w:pPr>
          </w:p>
        </w:tc>
        <w:tc>
          <w:tcPr>
            <w:tcW w:w="1276" w:type="dxa"/>
            <w:gridSpan w:val="2"/>
          </w:tcPr>
          <w:p w14:paraId="5369DF3B" w14:textId="77777777" w:rsidR="005104FF" w:rsidRPr="006F29D1" w:rsidRDefault="005104FF" w:rsidP="00B04284">
            <w:pPr>
              <w:spacing w:line="240" w:lineRule="auto"/>
              <w:rPr>
                <w:ins w:id="118" w:author="Martin Mužila" w:date="2025-03-07T13:01:00Z" w16du:dateUtc="2025-03-07T12:01:00Z"/>
              </w:rPr>
            </w:pPr>
          </w:p>
        </w:tc>
      </w:tr>
      <w:tr w:rsidR="00326EF7" w:rsidRPr="006F29D1" w14:paraId="3CC4F6AA" w14:textId="77777777" w:rsidTr="00326EF7">
        <w:tc>
          <w:tcPr>
            <w:tcW w:w="3539" w:type="dxa"/>
            <w:shd w:val="clear" w:color="auto" w:fill="BAD2E0"/>
            <w:vAlign w:val="center"/>
          </w:tcPr>
          <w:p w14:paraId="4B34B600" w14:textId="3FE7588A" w:rsidR="00326EF7" w:rsidRPr="006F29D1" w:rsidRDefault="006F29D1" w:rsidP="00FD01D2">
            <w:pPr>
              <w:keepNext/>
              <w:spacing w:line="240" w:lineRule="auto"/>
              <w:rPr>
                <w:b/>
              </w:rPr>
            </w:pPr>
            <w:r w:rsidRPr="006F29D1">
              <w:rPr>
                <w:b/>
              </w:rPr>
              <w:t>Garantovaná s</w:t>
            </w:r>
            <w:r w:rsidR="00326EF7" w:rsidRPr="006F29D1">
              <w:rPr>
                <w:b/>
              </w:rPr>
              <w:t xml:space="preserve">potřeba a další </w:t>
            </w:r>
            <w:r w:rsidRPr="006F29D1">
              <w:rPr>
                <w:b/>
              </w:rPr>
              <w:t>garance</w:t>
            </w:r>
            <w:r w:rsidR="0020240D">
              <w:rPr>
                <w:b/>
              </w:rPr>
              <w:t xml:space="preserve"> Linky</w:t>
            </w:r>
          </w:p>
        </w:tc>
        <w:tc>
          <w:tcPr>
            <w:tcW w:w="1081" w:type="dxa"/>
            <w:shd w:val="clear" w:color="auto" w:fill="BAD2E0"/>
          </w:tcPr>
          <w:p w14:paraId="4036F25F" w14:textId="77777777" w:rsidR="00326EF7" w:rsidRPr="006F29D1" w:rsidRDefault="00326EF7" w:rsidP="00A020E4">
            <w:pPr>
              <w:rPr>
                <w:b/>
              </w:rPr>
            </w:pPr>
          </w:p>
        </w:tc>
        <w:tc>
          <w:tcPr>
            <w:tcW w:w="1193" w:type="dxa"/>
            <w:shd w:val="clear" w:color="auto" w:fill="BAD2E0"/>
          </w:tcPr>
          <w:p w14:paraId="16FCEE39" w14:textId="77777777" w:rsidR="00326EF7" w:rsidRPr="006F29D1" w:rsidRDefault="00326EF7" w:rsidP="00A020E4">
            <w:pPr>
              <w:rPr>
                <w:b/>
              </w:rPr>
            </w:pPr>
          </w:p>
        </w:tc>
        <w:tc>
          <w:tcPr>
            <w:tcW w:w="1276" w:type="dxa"/>
            <w:shd w:val="clear" w:color="auto" w:fill="BAD2E0"/>
          </w:tcPr>
          <w:p w14:paraId="029230C9" w14:textId="77777777" w:rsidR="00326EF7" w:rsidRPr="006F29D1" w:rsidRDefault="00326EF7" w:rsidP="00A020E4">
            <w:pPr>
              <w:rPr>
                <w:b/>
              </w:rPr>
            </w:pPr>
          </w:p>
        </w:tc>
        <w:tc>
          <w:tcPr>
            <w:tcW w:w="1276" w:type="dxa"/>
            <w:shd w:val="clear" w:color="auto" w:fill="BAD2E0"/>
          </w:tcPr>
          <w:p w14:paraId="7236CACF" w14:textId="77777777" w:rsidR="00326EF7" w:rsidRPr="006F29D1" w:rsidRDefault="00326EF7" w:rsidP="00A020E4">
            <w:pPr>
              <w:rPr>
                <w:b/>
              </w:rPr>
            </w:pPr>
          </w:p>
        </w:tc>
        <w:tc>
          <w:tcPr>
            <w:tcW w:w="1276" w:type="dxa"/>
            <w:shd w:val="clear" w:color="auto" w:fill="BAD2E0"/>
          </w:tcPr>
          <w:p w14:paraId="72522BFF" w14:textId="77777777" w:rsidR="00326EF7" w:rsidRPr="006F29D1" w:rsidRDefault="00326EF7" w:rsidP="00A020E4">
            <w:pPr>
              <w:rPr>
                <w:b/>
              </w:rPr>
            </w:pPr>
          </w:p>
        </w:tc>
        <w:tc>
          <w:tcPr>
            <w:tcW w:w="1276" w:type="dxa"/>
            <w:shd w:val="clear" w:color="auto" w:fill="BAD2E0"/>
          </w:tcPr>
          <w:p w14:paraId="375CDD28" w14:textId="77777777" w:rsidR="00326EF7" w:rsidRPr="006F29D1" w:rsidRDefault="00326EF7" w:rsidP="00A020E4">
            <w:pPr>
              <w:rPr>
                <w:b/>
              </w:rPr>
            </w:pPr>
          </w:p>
        </w:tc>
        <w:tc>
          <w:tcPr>
            <w:tcW w:w="1276" w:type="dxa"/>
            <w:shd w:val="clear" w:color="auto" w:fill="BAD2E0"/>
          </w:tcPr>
          <w:p w14:paraId="556EBC4A" w14:textId="5E53291B" w:rsidR="00326EF7" w:rsidRPr="006F29D1" w:rsidRDefault="00326EF7" w:rsidP="00A020E4">
            <w:pPr>
              <w:rPr>
                <w:b/>
              </w:rPr>
            </w:pPr>
          </w:p>
        </w:tc>
        <w:tc>
          <w:tcPr>
            <w:tcW w:w="1276" w:type="dxa"/>
            <w:gridSpan w:val="2"/>
            <w:shd w:val="clear" w:color="auto" w:fill="BAD2E0"/>
          </w:tcPr>
          <w:p w14:paraId="143A4544" w14:textId="77777777" w:rsidR="00326EF7" w:rsidRPr="006F29D1" w:rsidRDefault="00326EF7" w:rsidP="00A020E4">
            <w:pPr>
              <w:rPr>
                <w:b/>
              </w:rPr>
            </w:pPr>
          </w:p>
        </w:tc>
        <w:tc>
          <w:tcPr>
            <w:tcW w:w="1276" w:type="dxa"/>
            <w:gridSpan w:val="2"/>
            <w:shd w:val="clear" w:color="auto" w:fill="BAD2E0"/>
          </w:tcPr>
          <w:p w14:paraId="1A800823" w14:textId="77777777" w:rsidR="00326EF7" w:rsidRPr="006F29D1" w:rsidRDefault="00326EF7" w:rsidP="00A020E4">
            <w:pPr>
              <w:rPr>
                <w:b/>
              </w:rPr>
            </w:pPr>
          </w:p>
        </w:tc>
      </w:tr>
      <w:tr w:rsidR="00326EF7" w:rsidRPr="006F29D1" w14:paraId="5EFD3B69" w14:textId="77777777" w:rsidTr="00326EF7">
        <w:tc>
          <w:tcPr>
            <w:tcW w:w="3539" w:type="dxa"/>
            <w:vAlign w:val="center"/>
          </w:tcPr>
          <w:p w14:paraId="6B37AA54" w14:textId="77777777" w:rsidR="00326EF7" w:rsidRPr="006F29D1" w:rsidRDefault="00326EF7" w:rsidP="00FD01D2">
            <w:pPr>
              <w:spacing w:line="240" w:lineRule="auto"/>
            </w:pPr>
            <w:r w:rsidRPr="006F29D1">
              <w:t>Spotřeba vody, kotel</w:t>
            </w:r>
          </w:p>
        </w:tc>
        <w:tc>
          <w:tcPr>
            <w:tcW w:w="1081" w:type="dxa"/>
            <w:vAlign w:val="center"/>
          </w:tcPr>
          <w:p w14:paraId="518E38CC" w14:textId="77777777" w:rsidR="00326EF7" w:rsidRPr="006F29D1" w:rsidRDefault="00326EF7" w:rsidP="00186235">
            <w:pPr>
              <w:jc w:val="center"/>
            </w:pPr>
            <w:r w:rsidRPr="006F29D1">
              <w:t>m</w:t>
            </w:r>
            <w:r w:rsidRPr="006F29D1">
              <w:rPr>
                <w:vertAlign w:val="superscript"/>
              </w:rPr>
              <w:t>3</w:t>
            </w:r>
            <w:r w:rsidRPr="006F29D1">
              <w:t>/h</w:t>
            </w:r>
          </w:p>
        </w:tc>
        <w:tc>
          <w:tcPr>
            <w:tcW w:w="1193" w:type="dxa"/>
          </w:tcPr>
          <w:p w14:paraId="5825D3AF" w14:textId="41A36767" w:rsidR="00326EF7" w:rsidRPr="006F29D1" w:rsidRDefault="006F29D1" w:rsidP="006F29D1">
            <w:pPr>
              <w:jc w:val="right"/>
            </w:pPr>
            <w:r w:rsidRPr="006F29D1">
              <w:rPr>
                <w:vertAlign w:val="superscript"/>
              </w:rPr>
              <w:t>1)</w:t>
            </w:r>
          </w:p>
        </w:tc>
        <w:tc>
          <w:tcPr>
            <w:tcW w:w="1276" w:type="dxa"/>
            <w:shd w:val="clear" w:color="auto" w:fill="F2F2F2" w:themeFill="background1" w:themeFillShade="F2"/>
            <w:vAlign w:val="center"/>
          </w:tcPr>
          <w:p w14:paraId="18C6C028" w14:textId="7A385FC1"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58F32CAE" w14:textId="46A19562" w:rsidR="00326EF7" w:rsidRPr="006F29D1" w:rsidRDefault="00326EF7" w:rsidP="00186235">
            <w:pPr>
              <w:jc w:val="center"/>
            </w:pPr>
            <w:r w:rsidRPr="006F29D1">
              <w:t>Není relevantní</w:t>
            </w:r>
          </w:p>
        </w:tc>
        <w:tc>
          <w:tcPr>
            <w:tcW w:w="1276" w:type="dxa"/>
            <w:shd w:val="clear" w:color="auto" w:fill="F2F2F2" w:themeFill="background1" w:themeFillShade="F2"/>
          </w:tcPr>
          <w:p w14:paraId="5435AAB5"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25166235" w14:textId="6E25BC54" w:rsidR="00326EF7" w:rsidRPr="006F29D1" w:rsidRDefault="00326EF7" w:rsidP="00186235">
            <w:pPr>
              <w:jc w:val="center"/>
            </w:pPr>
            <w:r w:rsidRPr="006F29D1">
              <w:t>Není relevantní</w:t>
            </w:r>
          </w:p>
        </w:tc>
        <w:tc>
          <w:tcPr>
            <w:tcW w:w="1276" w:type="dxa"/>
            <w:shd w:val="clear" w:color="auto" w:fill="F2F2F2" w:themeFill="background1" w:themeFillShade="F2"/>
          </w:tcPr>
          <w:p w14:paraId="29E2B1EE" w14:textId="009D140A"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8D0B892"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A45B352" w14:textId="77777777" w:rsidR="00326EF7" w:rsidRPr="006F29D1" w:rsidRDefault="00326EF7" w:rsidP="00186235">
            <w:pPr>
              <w:jc w:val="center"/>
            </w:pPr>
            <w:r w:rsidRPr="006F29D1">
              <w:t>Není relevantní</w:t>
            </w:r>
          </w:p>
        </w:tc>
      </w:tr>
      <w:tr w:rsidR="00326EF7" w:rsidRPr="006F29D1" w14:paraId="5CF3615C" w14:textId="77777777" w:rsidTr="00326EF7">
        <w:tc>
          <w:tcPr>
            <w:tcW w:w="3539" w:type="dxa"/>
            <w:vAlign w:val="center"/>
          </w:tcPr>
          <w:p w14:paraId="33DD1744" w14:textId="4C4E2D82" w:rsidR="00326EF7" w:rsidRPr="006F29D1" w:rsidRDefault="00326EF7" w:rsidP="00FD01D2">
            <w:pPr>
              <w:spacing w:line="240" w:lineRule="auto"/>
            </w:pPr>
            <w:r w:rsidRPr="006F29D1">
              <w:t xml:space="preserve">Spotřeba </w:t>
            </w:r>
            <w:r w:rsidR="00A0364D" w:rsidRPr="006F29D1">
              <w:t>pitné</w:t>
            </w:r>
            <w:r w:rsidRPr="006F29D1">
              <w:t xml:space="preserve"> vody</w:t>
            </w:r>
            <w:r w:rsidR="006F29D1" w:rsidRPr="006F29D1">
              <w:t>,</w:t>
            </w:r>
            <w:r w:rsidRPr="006F29D1">
              <w:t xml:space="preserve"> celkem </w:t>
            </w:r>
          </w:p>
        </w:tc>
        <w:tc>
          <w:tcPr>
            <w:tcW w:w="1081" w:type="dxa"/>
            <w:vAlign w:val="center"/>
          </w:tcPr>
          <w:p w14:paraId="43D269AA" w14:textId="34E08DF7" w:rsidR="00326EF7" w:rsidRPr="006F29D1" w:rsidRDefault="00326EF7" w:rsidP="00186235">
            <w:pPr>
              <w:jc w:val="center"/>
            </w:pPr>
            <w:r w:rsidRPr="006F29D1">
              <w:t>m³/h</w:t>
            </w:r>
          </w:p>
        </w:tc>
        <w:tc>
          <w:tcPr>
            <w:tcW w:w="1193" w:type="dxa"/>
          </w:tcPr>
          <w:p w14:paraId="7A2C700D" w14:textId="51BC7BB0" w:rsidR="00326EF7" w:rsidRPr="006F29D1" w:rsidRDefault="006F29D1" w:rsidP="006F29D1">
            <w:pPr>
              <w:jc w:val="right"/>
            </w:pPr>
            <w:r w:rsidRPr="006F29D1">
              <w:rPr>
                <w:vertAlign w:val="superscript"/>
              </w:rPr>
              <w:t>1)</w:t>
            </w:r>
          </w:p>
        </w:tc>
        <w:tc>
          <w:tcPr>
            <w:tcW w:w="1276" w:type="dxa"/>
            <w:shd w:val="clear" w:color="auto" w:fill="F2F2F2" w:themeFill="background1" w:themeFillShade="F2"/>
            <w:vAlign w:val="center"/>
          </w:tcPr>
          <w:p w14:paraId="288ED733" w14:textId="5FBE67AC"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753CE1B0" w14:textId="3FECB395" w:rsidR="00326EF7" w:rsidRPr="006F29D1" w:rsidRDefault="00326EF7" w:rsidP="00186235">
            <w:pPr>
              <w:jc w:val="center"/>
            </w:pPr>
            <w:r w:rsidRPr="006F29D1">
              <w:t>Není relevantní</w:t>
            </w:r>
          </w:p>
        </w:tc>
        <w:tc>
          <w:tcPr>
            <w:tcW w:w="1276" w:type="dxa"/>
            <w:shd w:val="clear" w:color="auto" w:fill="F2F2F2" w:themeFill="background1" w:themeFillShade="F2"/>
          </w:tcPr>
          <w:p w14:paraId="73940A77" w14:textId="10B07CA8" w:rsidR="00326EF7" w:rsidRPr="006F29D1" w:rsidRDefault="00326EF7" w:rsidP="00186235">
            <w:pPr>
              <w:jc w:val="center"/>
            </w:pPr>
            <w:r w:rsidRPr="006F29D1">
              <w:t>Není relevantní</w:t>
            </w:r>
          </w:p>
        </w:tc>
        <w:tc>
          <w:tcPr>
            <w:tcW w:w="1276" w:type="dxa"/>
            <w:shd w:val="clear" w:color="auto" w:fill="F2F2F2" w:themeFill="background1" w:themeFillShade="F2"/>
          </w:tcPr>
          <w:p w14:paraId="458E61DD" w14:textId="5DAAF25A" w:rsidR="00326EF7" w:rsidRPr="006F29D1" w:rsidRDefault="00326EF7" w:rsidP="00186235">
            <w:pPr>
              <w:jc w:val="center"/>
            </w:pPr>
            <w:r w:rsidRPr="006F29D1">
              <w:t>Není relevantní</w:t>
            </w:r>
          </w:p>
        </w:tc>
        <w:tc>
          <w:tcPr>
            <w:tcW w:w="1276" w:type="dxa"/>
            <w:shd w:val="clear" w:color="auto" w:fill="F2F2F2" w:themeFill="background1" w:themeFillShade="F2"/>
          </w:tcPr>
          <w:p w14:paraId="1162677A" w14:textId="02203ED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07286AB2" w14:textId="2A167C6B"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3491EB0F" w14:textId="3BAFD9F5" w:rsidR="00326EF7" w:rsidRPr="006F29D1" w:rsidRDefault="00326EF7" w:rsidP="00186235">
            <w:pPr>
              <w:jc w:val="center"/>
            </w:pPr>
            <w:r w:rsidRPr="006F29D1">
              <w:t>Není relevantní</w:t>
            </w:r>
          </w:p>
        </w:tc>
      </w:tr>
      <w:tr w:rsidR="00326EF7" w:rsidRPr="006F29D1" w14:paraId="63DA9A78" w14:textId="77777777" w:rsidTr="00326EF7">
        <w:tc>
          <w:tcPr>
            <w:tcW w:w="3539" w:type="dxa"/>
            <w:vAlign w:val="center"/>
          </w:tcPr>
          <w:p w14:paraId="7FEAE820" w14:textId="5D77CCF2" w:rsidR="00326EF7" w:rsidRPr="006F29D1" w:rsidRDefault="00326EF7" w:rsidP="00FD01D2">
            <w:pPr>
              <w:spacing w:line="240" w:lineRule="auto"/>
            </w:pPr>
            <w:r w:rsidRPr="006F29D1">
              <w:t xml:space="preserve">Spotřeba </w:t>
            </w:r>
            <w:del w:id="119" w:author="Martin Mužila" w:date="2025-03-07T12:16:00Z" w16du:dateUtc="2025-03-07T11:16:00Z">
              <w:r w:rsidRPr="006F29D1" w:rsidDel="00887381">
                <w:delText xml:space="preserve">močoviny </w:delText>
              </w:r>
            </w:del>
            <w:ins w:id="120" w:author="Martin Mužila" w:date="2025-03-10T11:44:00Z" w16du:dateUtc="2025-03-10T10:44:00Z">
              <w:r w:rsidR="001C136D">
                <w:t>čpavkové vody</w:t>
              </w:r>
            </w:ins>
            <w:ins w:id="121" w:author="Martin Mužila" w:date="2025-03-07T12:16:00Z" w16du:dateUtc="2025-03-07T11:16:00Z">
              <w:r w:rsidR="00887381" w:rsidRPr="006F29D1">
                <w:t xml:space="preserve"> </w:t>
              </w:r>
            </w:ins>
            <w:ins w:id="122" w:author="Pavel Slezák" w:date="2025-03-10T21:11:00Z" w16du:dateUtc="2025-03-10T20:11:00Z">
              <w:r w:rsidR="00351C5E">
                <w:br/>
              </w:r>
            </w:ins>
            <w:r w:rsidRPr="006F29D1">
              <w:t>(</w:t>
            </w:r>
            <w:del w:id="123" w:author="Pavel Slezák" w:date="2025-03-10T21:11:00Z" w16du:dateUtc="2025-03-10T20:11:00Z">
              <w:r w:rsidRPr="006F29D1" w:rsidDel="00351C5E">
                <w:delText xml:space="preserve">hodnoty ref. </w:delText>
              </w:r>
            </w:del>
            <w:ins w:id="124" w:author="Martin Mužila" w:date="2025-03-07T12:16:00Z" w16du:dateUtc="2025-03-07T11:16:00Z">
              <w:r w:rsidR="00627591">
                <w:t>25</w:t>
              </w:r>
            </w:ins>
            <w:del w:id="125" w:author="Martin Mužila" w:date="2025-03-07T12:16:00Z" w16du:dateUtc="2025-03-07T11:16:00Z">
              <w:r w:rsidRPr="006F29D1" w:rsidDel="00627591">
                <w:delText>100</w:delText>
              </w:r>
            </w:del>
            <w:r w:rsidRPr="006F29D1">
              <w:t xml:space="preserve">% </w:t>
            </w:r>
            <w:del w:id="126" w:author="Martin Mužila" w:date="2025-03-07T12:16:00Z" w16du:dateUtc="2025-03-07T11:16:00Z">
              <w:r w:rsidRPr="006F29D1" w:rsidDel="00627591">
                <w:delText>močoviny</w:delText>
              </w:r>
            </w:del>
            <w:ins w:id="127" w:author="Martin Mužila" w:date="2025-03-10T11:45:00Z" w16du:dateUtc="2025-03-10T10:45:00Z">
              <w:r w:rsidR="001C136D">
                <w:t>čpavková voda</w:t>
              </w:r>
            </w:ins>
            <w:r w:rsidRPr="006F29D1">
              <w:t>)</w:t>
            </w:r>
          </w:p>
        </w:tc>
        <w:tc>
          <w:tcPr>
            <w:tcW w:w="1081" w:type="dxa"/>
            <w:vAlign w:val="center"/>
          </w:tcPr>
          <w:p w14:paraId="71D80E6E" w14:textId="25B31DFD" w:rsidR="00326EF7" w:rsidRPr="006F29D1" w:rsidRDefault="00326EF7" w:rsidP="00186235">
            <w:pPr>
              <w:jc w:val="center"/>
            </w:pPr>
            <w:r w:rsidRPr="006F29D1">
              <w:t>kg/h</w:t>
            </w:r>
          </w:p>
        </w:tc>
        <w:tc>
          <w:tcPr>
            <w:tcW w:w="1193" w:type="dxa"/>
          </w:tcPr>
          <w:p w14:paraId="08AE8714" w14:textId="7C28E0D4" w:rsidR="00326EF7" w:rsidRPr="006F29D1" w:rsidRDefault="00326EF7" w:rsidP="00186235">
            <w:pPr>
              <w:jc w:val="right"/>
            </w:pPr>
            <w:r w:rsidRPr="006F29D1">
              <w:rPr>
                <w:vertAlign w:val="superscript"/>
              </w:rPr>
              <w:t>1)</w:t>
            </w:r>
          </w:p>
        </w:tc>
        <w:tc>
          <w:tcPr>
            <w:tcW w:w="1276" w:type="dxa"/>
            <w:shd w:val="clear" w:color="auto" w:fill="F2F2F2" w:themeFill="background1" w:themeFillShade="F2"/>
          </w:tcPr>
          <w:p w14:paraId="269C2C4B" w14:textId="77777777" w:rsidR="00326EF7" w:rsidRPr="006F29D1" w:rsidRDefault="00326EF7" w:rsidP="00186235">
            <w:pPr>
              <w:jc w:val="center"/>
            </w:pPr>
            <w:r w:rsidRPr="006F29D1">
              <w:t>Není relevantní</w:t>
            </w:r>
          </w:p>
          <w:p w14:paraId="306AB09C" w14:textId="77777777" w:rsidR="00326EF7" w:rsidRPr="006F29D1" w:rsidRDefault="00326EF7" w:rsidP="00186235">
            <w:pPr>
              <w:jc w:val="center"/>
            </w:pPr>
          </w:p>
        </w:tc>
        <w:tc>
          <w:tcPr>
            <w:tcW w:w="1276" w:type="dxa"/>
            <w:shd w:val="clear" w:color="auto" w:fill="F2F2F2" w:themeFill="background1" w:themeFillShade="F2"/>
          </w:tcPr>
          <w:p w14:paraId="76B232F1" w14:textId="77777777" w:rsidR="00326EF7" w:rsidRPr="006F29D1" w:rsidRDefault="00326EF7" w:rsidP="00186235">
            <w:pPr>
              <w:jc w:val="center"/>
            </w:pPr>
            <w:r w:rsidRPr="006F29D1">
              <w:t>Není relevantní</w:t>
            </w:r>
          </w:p>
          <w:p w14:paraId="2E981F1B" w14:textId="77777777" w:rsidR="00326EF7" w:rsidRPr="006F29D1" w:rsidRDefault="00326EF7" w:rsidP="00186235">
            <w:pPr>
              <w:jc w:val="center"/>
            </w:pPr>
          </w:p>
        </w:tc>
        <w:tc>
          <w:tcPr>
            <w:tcW w:w="1276" w:type="dxa"/>
            <w:shd w:val="clear" w:color="auto" w:fill="F2F2F2" w:themeFill="background1" w:themeFillShade="F2"/>
          </w:tcPr>
          <w:p w14:paraId="2771F9E8" w14:textId="13922CB0" w:rsidR="00326EF7" w:rsidRPr="006F29D1" w:rsidRDefault="00326EF7" w:rsidP="00186235">
            <w:pPr>
              <w:jc w:val="center"/>
            </w:pPr>
            <w:r w:rsidRPr="006F29D1">
              <w:t>Není relevantní</w:t>
            </w:r>
          </w:p>
        </w:tc>
        <w:tc>
          <w:tcPr>
            <w:tcW w:w="1276" w:type="dxa"/>
            <w:shd w:val="clear" w:color="auto" w:fill="F2F2F2" w:themeFill="background1" w:themeFillShade="F2"/>
          </w:tcPr>
          <w:p w14:paraId="690426E3" w14:textId="0DFA77A2" w:rsidR="00326EF7" w:rsidRPr="006F29D1" w:rsidRDefault="00326EF7" w:rsidP="00186235">
            <w:pPr>
              <w:jc w:val="center"/>
            </w:pPr>
            <w:r w:rsidRPr="006F29D1">
              <w:t>Není relevantní</w:t>
            </w:r>
          </w:p>
        </w:tc>
        <w:tc>
          <w:tcPr>
            <w:tcW w:w="1276" w:type="dxa"/>
            <w:shd w:val="clear" w:color="auto" w:fill="F2F2F2" w:themeFill="background1" w:themeFillShade="F2"/>
          </w:tcPr>
          <w:p w14:paraId="5A8CF24D" w14:textId="024D42B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6C385693" w14:textId="636F2F83"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85E471A" w14:textId="3B7E9B18" w:rsidR="00326EF7" w:rsidRPr="006F29D1" w:rsidRDefault="00326EF7" w:rsidP="00186235">
            <w:pPr>
              <w:jc w:val="center"/>
            </w:pPr>
            <w:r w:rsidRPr="006F29D1">
              <w:t>Není relevantní</w:t>
            </w:r>
          </w:p>
        </w:tc>
      </w:tr>
      <w:tr w:rsidR="00326EF7" w:rsidRPr="006F29D1" w14:paraId="62DF596A" w14:textId="77777777" w:rsidTr="00326EF7">
        <w:tc>
          <w:tcPr>
            <w:tcW w:w="3539" w:type="dxa"/>
            <w:vAlign w:val="center"/>
          </w:tcPr>
          <w:p w14:paraId="5464C842" w14:textId="1DDF669F" w:rsidR="00326EF7" w:rsidRPr="006F29D1" w:rsidRDefault="00326EF7" w:rsidP="00FD01D2">
            <w:pPr>
              <w:spacing w:line="240" w:lineRule="auto"/>
            </w:pPr>
            <w:r w:rsidRPr="006F29D1">
              <w:t xml:space="preserve">Spotřeba </w:t>
            </w:r>
            <w:r w:rsidR="006F29D1" w:rsidRPr="006F29D1">
              <w:t xml:space="preserve">nehašeného </w:t>
            </w:r>
            <w:r w:rsidRPr="006F29D1">
              <w:t>vápna, CaO (hodnoty ref. 100% CaO)</w:t>
            </w:r>
            <w:r w:rsidRPr="006F29D1">
              <w:rPr>
                <w:vertAlign w:val="subscript"/>
              </w:rPr>
              <w:t xml:space="preserve"> </w:t>
            </w:r>
          </w:p>
        </w:tc>
        <w:tc>
          <w:tcPr>
            <w:tcW w:w="1081" w:type="dxa"/>
            <w:vAlign w:val="center"/>
          </w:tcPr>
          <w:p w14:paraId="39635D93" w14:textId="77777777" w:rsidR="00326EF7" w:rsidRPr="006F29D1" w:rsidRDefault="00326EF7" w:rsidP="00186235">
            <w:pPr>
              <w:jc w:val="center"/>
            </w:pPr>
            <w:r w:rsidRPr="006F29D1">
              <w:t>kg/h</w:t>
            </w:r>
          </w:p>
        </w:tc>
        <w:tc>
          <w:tcPr>
            <w:tcW w:w="1193" w:type="dxa"/>
          </w:tcPr>
          <w:p w14:paraId="3409A2D3" w14:textId="1CAD7CC6" w:rsidR="00326EF7" w:rsidRPr="006F29D1" w:rsidRDefault="00326EF7" w:rsidP="00186235">
            <w:pPr>
              <w:jc w:val="right"/>
              <w:rPr>
                <w:vertAlign w:val="superscript"/>
              </w:rPr>
            </w:pPr>
            <w:r w:rsidRPr="006F29D1">
              <w:rPr>
                <w:vertAlign w:val="superscript"/>
              </w:rPr>
              <w:t>1)</w:t>
            </w:r>
          </w:p>
        </w:tc>
        <w:tc>
          <w:tcPr>
            <w:tcW w:w="1276" w:type="dxa"/>
            <w:shd w:val="clear" w:color="auto" w:fill="F2F2F2" w:themeFill="background1" w:themeFillShade="F2"/>
          </w:tcPr>
          <w:p w14:paraId="505C07EC" w14:textId="77777777" w:rsidR="00326EF7" w:rsidRPr="006F29D1" w:rsidRDefault="00326EF7" w:rsidP="00186235">
            <w:pPr>
              <w:jc w:val="center"/>
            </w:pPr>
            <w:r w:rsidRPr="006F29D1">
              <w:t>Není relevantní</w:t>
            </w:r>
          </w:p>
          <w:p w14:paraId="6C49BB69" w14:textId="77777777" w:rsidR="00326EF7" w:rsidRPr="006F29D1" w:rsidRDefault="00326EF7" w:rsidP="00186235">
            <w:pPr>
              <w:jc w:val="center"/>
            </w:pPr>
          </w:p>
        </w:tc>
        <w:tc>
          <w:tcPr>
            <w:tcW w:w="1276" w:type="dxa"/>
            <w:shd w:val="clear" w:color="auto" w:fill="F2F2F2" w:themeFill="background1" w:themeFillShade="F2"/>
          </w:tcPr>
          <w:p w14:paraId="2D594342" w14:textId="77777777" w:rsidR="00326EF7" w:rsidRPr="006F29D1" w:rsidRDefault="00326EF7" w:rsidP="00186235">
            <w:pPr>
              <w:jc w:val="center"/>
            </w:pPr>
            <w:r w:rsidRPr="006F29D1">
              <w:t>Není relevantní</w:t>
            </w:r>
          </w:p>
          <w:p w14:paraId="74727E50" w14:textId="77777777" w:rsidR="00326EF7" w:rsidRPr="006F29D1" w:rsidRDefault="00326EF7" w:rsidP="00186235">
            <w:pPr>
              <w:jc w:val="center"/>
            </w:pPr>
          </w:p>
        </w:tc>
        <w:tc>
          <w:tcPr>
            <w:tcW w:w="1276" w:type="dxa"/>
            <w:shd w:val="clear" w:color="auto" w:fill="F2F2F2" w:themeFill="background1" w:themeFillShade="F2"/>
          </w:tcPr>
          <w:p w14:paraId="69220A60"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518510EE" w14:textId="23D34C49" w:rsidR="00326EF7" w:rsidRPr="006F29D1" w:rsidRDefault="00326EF7" w:rsidP="00186235">
            <w:pPr>
              <w:jc w:val="center"/>
            </w:pPr>
            <w:r w:rsidRPr="006F29D1">
              <w:t>Není relevantní</w:t>
            </w:r>
          </w:p>
        </w:tc>
        <w:tc>
          <w:tcPr>
            <w:tcW w:w="1276" w:type="dxa"/>
            <w:shd w:val="clear" w:color="auto" w:fill="F2F2F2" w:themeFill="background1" w:themeFillShade="F2"/>
          </w:tcPr>
          <w:p w14:paraId="59F4FAE3" w14:textId="5F54C136"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2649B387"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4790C72" w14:textId="77777777" w:rsidR="00326EF7" w:rsidRPr="006F29D1" w:rsidRDefault="00326EF7" w:rsidP="00186235">
            <w:pPr>
              <w:jc w:val="center"/>
            </w:pPr>
            <w:r w:rsidRPr="006F29D1">
              <w:t>Není relevantní</w:t>
            </w:r>
          </w:p>
        </w:tc>
      </w:tr>
      <w:tr w:rsidR="00326EF7" w:rsidRPr="006F29D1" w14:paraId="41EE551F" w14:textId="77777777" w:rsidTr="00326EF7">
        <w:tc>
          <w:tcPr>
            <w:tcW w:w="3539" w:type="dxa"/>
            <w:vAlign w:val="center"/>
          </w:tcPr>
          <w:p w14:paraId="35280806" w14:textId="7E3CD024" w:rsidR="00326EF7" w:rsidRPr="006F29D1" w:rsidRDefault="00326EF7" w:rsidP="00FD01D2">
            <w:pPr>
              <w:spacing w:line="240" w:lineRule="auto"/>
            </w:pPr>
            <w:r w:rsidRPr="006F29D1">
              <w:t xml:space="preserve">Spotřeba </w:t>
            </w:r>
            <w:r w:rsidR="006F29D1" w:rsidRPr="006F29D1">
              <w:t>hydroxidu vápenatého</w:t>
            </w:r>
            <w:r w:rsidRPr="006F29D1">
              <w:t>, Ca(OH)</w:t>
            </w:r>
            <w:r w:rsidRPr="006F29D1">
              <w:rPr>
                <w:vertAlign w:val="subscript"/>
              </w:rPr>
              <w:t>2</w:t>
            </w:r>
            <w:r w:rsidRPr="006F29D1">
              <w:t xml:space="preserve"> (hodnoty ref. 100% Ca(OH)</w:t>
            </w:r>
            <w:r w:rsidRPr="006F29D1">
              <w:rPr>
                <w:vertAlign w:val="subscript"/>
              </w:rPr>
              <w:t>2</w:t>
            </w:r>
            <w:r w:rsidRPr="006F29D1">
              <w:t>)</w:t>
            </w:r>
          </w:p>
        </w:tc>
        <w:tc>
          <w:tcPr>
            <w:tcW w:w="1081" w:type="dxa"/>
            <w:vAlign w:val="center"/>
          </w:tcPr>
          <w:p w14:paraId="5BC8A0E6" w14:textId="64584F9B" w:rsidR="00326EF7" w:rsidRPr="006F29D1" w:rsidRDefault="00326EF7" w:rsidP="00186235">
            <w:pPr>
              <w:jc w:val="center"/>
            </w:pPr>
            <w:r w:rsidRPr="006F29D1">
              <w:t>kg/h</w:t>
            </w:r>
          </w:p>
        </w:tc>
        <w:tc>
          <w:tcPr>
            <w:tcW w:w="1193" w:type="dxa"/>
          </w:tcPr>
          <w:p w14:paraId="3AD185C6" w14:textId="14C71AAC" w:rsidR="00326EF7" w:rsidRPr="006F29D1" w:rsidRDefault="00326EF7" w:rsidP="00186235">
            <w:pPr>
              <w:jc w:val="right"/>
              <w:rPr>
                <w:vertAlign w:val="superscript"/>
              </w:rPr>
            </w:pPr>
            <w:r w:rsidRPr="006F29D1">
              <w:rPr>
                <w:vertAlign w:val="superscript"/>
              </w:rPr>
              <w:t>1)</w:t>
            </w:r>
          </w:p>
        </w:tc>
        <w:tc>
          <w:tcPr>
            <w:tcW w:w="1276" w:type="dxa"/>
            <w:shd w:val="clear" w:color="auto" w:fill="F2F2F2" w:themeFill="background1" w:themeFillShade="F2"/>
          </w:tcPr>
          <w:p w14:paraId="75A8B7EE" w14:textId="77777777" w:rsidR="00326EF7" w:rsidRPr="006F29D1" w:rsidRDefault="00326EF7" w:rsidP="00186235">
            <w:pPr>
              <w:jc w:val="center"/>
            </w:pPr>
            <w:r w:rsidRPr="006F29D1">
              <w:t>Není relevantní</w:t>
            </w:r>
          </w:p>
          <w:p w14:paraId="308AFC7E" w14:textId="77777777" w:rsidR="00326EF7" w:rsidRPr="006F29D1" w:rsidRDefault="00326EF7" w:rsidP="00186235">
            <w:pPr>
              <w:jc w:val="center"/>
            </w:pPr>
          </w:p>
        </w:tc>
        <w:tc>
          <w:tcPr>
            <w:tcW w:w="1276" w:type="dxa"/>
            <w:shd w:val="clear" w:color="auto" w:fill="F2F2F2" w:themeFill="background1" w:themeFillShade="F2"/>
          </w:tcPr>
          <w:p w14:paraId="5476109E" w14:textId="77777777" w:rsidR="00326EF7" w:rsidRPr="006F29D1" w:rsidRDefault="00326EF7" w:rsidP="00186235">
            <w:pPr>
              <w:jc w:val="center"/>
            </w:pPr>
            <w:r w:rsidRPr="006F29D1">
              <w:t>Není relevantní</w:t>
            </w:r>
          </w:p>
          <w:p w14:paraId="20A3ADDE" w14:textId="77777777" w:rsidR="00326EF7" w:rsidRPr="006F29D1" w:rsidRDefault="00326EF7" w:rsidP="00186235">
            <w:pPr>
              <w:jc w:val="center"/>
            </w:pPr>
          </w:p>
        </w:tc>
        <w:tc>
          <w:tcPr>
            <w:tcW w:w="1276" w:type="dxa"/>
            <w:shd w:val="clear" w:color="auto" w:fill="F2F2F2" w:themeFill="background1" w:themeFillShade="F2"/>
          </w:tcPr>
          <w:p w14:paraId="6329A86F" w14:textId="40D0AE01" w:rsidR="00326EF7" w:rsidRPr="006F29D1" w:rsidRDefault="00326EF7" w:rsidP="00186235">
            <w:pPr>
              <w:jc w:val="center"/>
            </w:pPr>
            <w:r w:rsidRPr="006F29D1">
              <w:t>Není relevantní</w:t>
            </w:r>
          </w:p>
        </w:tc>
        <w:tc>
          <w:tcPr>
            <w:tcW w:w="1276" w:type="dxa"/>
            <w:shd w:val="clear" w:color="auto" w:fill="F2F2F2" w:themeFill="background1" w:themeFillShade="F2"/>
          </w:tcPr>
          <w:p w14:paraId="5C57EE21" w14:textId="7C6BFF1A" w:rsidR="00326EF7" w:rsidRPr="006F29D1" w:rsidRDefault="00326EF7" w:rsidP="00186235">
            <w:pPr>
              <w:jc w:val="center"/>
            </w:pPr>
            <w:r w:rsidRPr="006F29D1">
              <w:t>Není relevantní</w:t>
            </w:r>
          </w:p>
        </w:tc>
        <w:tc>
          <w:tcPr>
            <w:tcW w:w="1276" w:type="dxa"/>
            <w:shd w:val="clear" w:color="auto" w:fill="F2F2F2" w:themeFill="background1" w:themeFillShade="F2"/>
          </w:tcPr>
          <w:p w14:paraId="502F91B9" w14:textId="78E74BE8"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BF65985" w14:textId="28B7FE8F"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4D5320F" w14:textId="35AD8A31" w:rsidR="00326EF7" w:rsidRPr="006F29D1" w:rsidRDefault="00326EF7" w:rsidP="00186235">
            <w:pPr>
              <w:jc w:val="center"/>
            </w:pPr>
            <w:r w:rsidRPr="006F29D1">
              <w:t>Není relevantní</w:t>
            </w:r>
          </w:p>
        </w:tc>
      </w:tr>
      <w:tr w:rsidR="00326EF7" w:rsidRPr="006F29D1" w14:paraId="0532750D" w14:textId="77777777" w:rsidTr="00326EF7">
        <w:tc>
          <w:tcPr>
            <w:tcW w:w="3539" w:type="dxa"/>
            <w:vAlign w:val="center"/>
          </w:tcPr>
          <w:p w14:paraId="4887B72E" w14:textId="77777777" w:rsidR="00326EF7" w:rsidRPr="006F29D1" w:rsidRDefault="00326EF7" w:rsidP="00FD01D2">
            <w:pPr>
              <w:spacing w:line="240" w:lineRule="auto"/>
            </w:pPr>
            <w:r w:rsidRPr="006F29D1">
              <w:t>Spotřeba aktivního uhlí</w:t>
            </w:r>
          </w:p>
          <w:p w14:paraId="2D7615D8" w14:textId="3B18FBFC" w:rsidR="00326EF7" w:rsidRPr="006F29D1" w:rsidRDefault="00326EF7" w:rsidP="00FD01D2">
            <w:pPr>
              <w:spacing w:line="240" w:lineRule="auto"/>
            </w:pPr>
          </w:p>
        </w:tc>
        <w:tc>
          <w:tcPr>
            <w:tcW w:w="1081" w:type="dxa"/>
            <w:vAlign w:val="center"/>
          </w:tcPr>
          <w:p w14:paraId="2630CD3F" w14:textId="77777777" w:rsidR="00326EF7" w:rsidRPr="006F29D1" w:rsidRDefault="00326EF7" w:rsidP="00186235">
            <w:pPr>
              <w:jc w:val="center"/>
            </w:pPr>
            <w:r w:rsidRPr="006F29D1">
              <w:t>kg/h</w:t>
            </w:r>
          </w:p>
        </w:tc>
        <w:tc>
          <w:tcPr>
            <w:tcW w:w="1193" w:type="dxa"/>
          </w:tcPr>
          <w:p w14:paraId="393EB231" w14:textId="4B83B0DD" w:rsidR="00326EF7" w:rsidRPr="006F29D1" w:rsidRDefault="00326EF7" w:rsidP="00186235">
            <w:pPr>
              <w:jc w:val="right"/>
              <w:rPr>
                <w:vertAlign w:val="superscript"/>
              </w:rPr>
            </w:pPr>
            <w:r w:rsidRPr="006F29D1">
              <w:rPr>
                <w:vertAlign w:val="superscript"/>
              </w:rPr>
              <w:t>1)</w:t>
            </w:r>
          </w:p>
        </w:tc>
        <w:tc>
          <w:tcPr>
            <w:tcW w:w="1276" w:type="dxa"/>
            <w:shd w:val="clear" w:color="auto" w:fill="F2F2F2" w:themeFill="background1" w:themeFillShade="F2"/>
          </w:tcPr>
          <w:p w14:paraId="69093EA9" w14:textId="64A52570" w:rsidR="00326EF7" w:rsidRPr="006F29D1" w:rsidRDefault="00326EF7" w:rsidP="00186235">
            <w:pPr>
              <w:jc w:val="center"/>
            </w:pPr>
            <w:r w:rsidRPr="006F29D1">
              <w:t>Není relevantní</w:t>
            </w:r>
          </w:p>
        </w:tc>
        <w:tc>
          <w:tcPr>
            <w:tcW w:w="1276" w:type="dxa"/>
            <w:shd w:val="clear" w:color="auto" w:fill="F2F2F2" w:themeFill="background1" w:themeFillShade="F2"/>
          </w:tcPr>
          <w:p w14:paraId="5A460DF9" w14:textId="50686ED7" w:rsidR="00326EF7" w:rsidRPr="006F29D1" w:rsidRDefault="00326EF7" w:rsidP="00186235">
            <w:pPr>
              <w:jc w:val="center"/>
            </w:pPr>
            <w:r w:rsidRPr="006F29D1">
              <w:t>Není relevantní</w:t>
            </w:r>
          </w:p>
        </w:tc>
        <w:tc>
          <w:tcPr>
            <w:tcW w:w="1276" w:type="dxa"/>
            <w:shd w:val="clear" w:color="auto" w:fill="F2F2F2" w:themeFill="background1" w:themeFillShade="F2"/>
          </w:tcPr>
          <w:p w14:paraId="7C05C17F"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12A7B223" w14:textId="380DF44A" w:rsidR="00326EF7" w:rsidRPr="006F29D1" w:rsidRDefault="00326EF7" w:rsidP="00186235">
            <w:pPr>
              <w:jc w:val="center"/>
            </w:pPr>
            <w:r w:rsidRPr="006F29D1">
              <w:t>Není relevantní</w:t>
            </w:r>
          </w:p>
        </w:tc>
        <w:tc>
          <w:tcPr>
            <w:tcW w:w="1276" w:type="dxa"/>
            <w:shd w:val="clear" w:color="auto" w:fill="F2F2F2" w:themeFill="background1" w:themeFillShade="F2"/>
          </w:tcPr>
          <w:p w14:paraId="03DD0ECA" w14:textId="345742BA"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528D135A"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092C57D6" w14:textId="77777777" w:rsidR="00326EF7" w:rsidRPr="006F29D1" w:rsidRDefault="00326EF7" w:rsidP="00186235">
            <w:pPr>
              <w:jc w:val="center"/>
            </w:pPr>
            <w:r w:rsidRPr="006F29D1">
              <w:t>Není relevantní</w:t>
            </w:r>
          </w:p>
        </w:tc>
      </w:tr>
      <w:tr w:rsidR="00326EF7" w:rsidRPr="006F29D1" w14:paraId="2496D08B" w14:textId="77777777" w:rsidTr="00326EF7">
        <w:tc>
          <w:tcPr>
            <w:tcW w:w="3539" w:type="dxa"/>
            <w:vAlign w:val="center"/>
          </w:tcPr>
          <w:p w14:paraId="314CD62B" w14:textId="2DA01A04" w:rsidR="00326EF7" w:rsidRPr="006F29D1" w:rsidRDefault="006F29D1" w:rsidP="00FD01D2">
            <w:pPr>
              <w:spacing w:line="240" w:lineRule="auto"/>
              <w:rPr>
                <w:i/>
                <w:iCs/>
              </w:rPr>
            </w:pPr>
            <w:r w:rsidRPr="006F29D1">
              <w:rPr>
                <w:i/>
                <w:iCs/>
                <w:color w:val="FF0000"/>
              </w:rPr>
              <w:t>Zhotovitel m</w:t>
            </w:r>
            <w:r w:rsidR="00326EF7" w:rsidRPr="006F29D1">
              <w:rPr>
                <w:i/>
                <w:iCs/>
                <w:color w:val="FF0000"/>
              </w:rPr>
              <w:t>usí specifikov</w:t>
            </w:r>
            <w:r w:rsidRPr="006F29D1">
              <w:rPr>
                <w:i/>
                <w:iCs/>
                <w:color w:val="FF0000"/>
              </w:rPr>
              <w:t>at</w:t>
            </w:r>
            <w:r w:rsidR="00326EF7" w:rsidRPr="006F29D1">
              <w:rPr>
                <w:i/>
                <w:iCs/>
                <w:color w:val="FF0000"/>
              </w:rPr>
              <w:t xml:space="preserve"> spotřeby všech ostatních chemikálií</w:t>
            </w:r>
            <w:r w:rsidRPr="006F29D1">
              <w:rPr>
                <w:i/>
                <w:iCs/>
                <w:color w:val="FF0000"/>
              </w:rPr>
              <w:t xml:space="preserve"> </w:t>
            </w:r>
          </w:p>
        </w:tc>
        <w:tc>
          <w:tcPr>
            <w:tcW w:w="1081" w:type="dxa"/>
            <w:vAlign w:val="center"/>
          </w:tcPr>
          <w:p w14:paraId="6BC0F96C" w14:textId="5B8D18BC" w:rsidR="00326EF7" w:rsidRPr="006F29D1" w:rsidRDefault="00326EF7" w:rsidP="00186235">
            <w:pPr>
              <w:jc w:val="center"/>
            </w:pPr>
            <w:r w:rsidRPr="006F29D1">
              <w:t>kg/h</w:t>
            </w:r>
          </w:p>
        </w:tc>
        <w:tc>
          <w:tcPr>
            <w:tcW w:w="1193" w:type="dxa"/>
          </w:tcPr>
          <w:p w14:paraId="652DA136" w14:textId="3C330BBF" w:rsidR="00326EF7" w:rsidRPr="006F29D1" w:rsidRDefault="006F29D1" w:rsidP="006F29D1">
            <w:pPr>
              <w:jc w:val="center"/>
            </w:pPr>
            <w:r w:rsidRPr="006F29D1">
              <w:rPr>
                <w:i/>
                <w:iCs/>
                <w:color w:val="FF0000"/>
              </w:rPr>
              <w:t>viz článek 3.</w:t>
            </w:r>
          </w:p>
        </w:tc>
        <w:tc>
          <w:tcPr>
            <w:tcW w:w="1276" w:type="dxa"/>
            <w:shd w:val="clear" w:color="auto" w:fill="F2F2F2" w:themeFill="background1" w:themeFillShade="F2"/>
          </w:tcPr>
          <w:p w14:paraId="34418193" w14:textId="2E9A1CD2" w:rsidR="00326EF7" w:rsidRPr="006F29D1" w:rsidRDefault="00326EF7" w:rsidP="00186235">
            <w:pPr>
              <w:jc w:val="center"/>
            </w:pPr>
            <w:r w:rsidRPr="006F29D1">
              <w:t>Není relevantní</w:t>
            </w:r>
          </w:p>
        </w:tc>
        <w:tc>
          <w:tcPr>
            <w:tcW w:w="1276" w:type="dxa"/>
            <w:shd w:val="clear" w:color="auto" w:fill="F2F2F2" w:themeFill="background1" w:themeFillShade="F2"/>
          </w:tcPr>
          <w:p w14:paraId="3CCFEDA2" w14:textId="51710818" w:rsidR="00326EF7" w:rsidRPr="006F29D1" w:rsidRDefault="00326EF7" w:rsidP="00186235">
            <w:pPr>
              <w:jc w:val="center"/>
            </w:pPr>
            <w:r w:rsidRPr="006F29D1">
              <w:t>Není relevantní</w:t>
            </w:r>
          </w:p>
        </w:tc>
        <w:tc>
          <w:tcPr>
            <w:tcW w:w="1276" w:type="dxa"/>
            <w:shd w:val="clear" w:color="auto" w:fill="F2F2F2" w:themeFill="background1" w:themeFillShade="F2"/>
          </w:tcPr>
          <w:p w14:paraId="52CD8F83" w14:textId="71EE955A" w:rsidR="00326EF7" w:rsidRPr="006F29D1" w:rsidRDefault="00326EF7" w:rsidP="00186235">
            <w:pPr>
              <w:jc w:val="center"/>
            </w:pPr>
            <w:r w:rsidRPr="006F29D1">
              <w:t>Není relevantní</w:t>
            </w:r>
          </w:p>
        </w:tc>
        <w:tc>
          <w:tcPr>
            <w:tcW w:w="1276" w:type="dxa"/>
            <w:shd w:val="clear" w:color="auto" w:fill="F2F2F2" w:themeFill="background1" w:themeFillShade="F2"/>
          </w:tcPr>
          <w:p w14:paraId="609EE72C" w14:textId="1409A3ED" w:rsidR="00326EF7" w:rsidRPr="006F29D1" w:rsidRDefault="00326EF7" w:rsidP="00186235">
            <w:pPr>
              <w:jc w:val="center"/>
            </w:pPr>
            <w:r w:rsidRPr="006F29D1">
              <w:t>Není relevantní</w:t>
            </w:r>
          </w:p>
        </w:tc>
        <w:tc>
          <w:tcPr>
            <w:tcW w:w="1276" w:type="dxa"/>
            <w:shd w:val="clear" w:color="auto" w:fill="F2F2F2" w:themeFill="background1" w:themeFillShade="F2"/>
          </w:tcPr>
          <w:p w14:paraId="33077912" w14:textId="4669B704"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40BC7145" w14:textId="25FD4D2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185233B8" w14:textId="0184BFF6" w:rsidR="00326EF7" w:rsidRPr="006F29D1" w:rsidRDefault="00326EF7" w:rsidP="00186235">
            <w:pPr>
              <w:jc w:val="center"/>
            </w:pPr>
            <w:r w:rsidRPr="006F29D1">
              <w:t>Není relevantní</w:t>
            </w:r>
          </w:p>
        </w:tc>
      </w:tr>
      <w:tr w:rsidR="00326EF7" w:rsidRPr="006F29D1" w14:paraId="6C57D09E" w14:textId="77777777" w:rsidTr="00326EF7">
        <w:tc>
          <w:tcPr>
            <w:tcW w:w="3539" w:type="dxa"/>
            <w:vAlign w:val="center"/>
          </w:tcPr>
          <w:p w14:paraId="040C789E" w14:textId="5794BB34" w:rsidR="00326EF7" w:rsidRPr="006F29D1" w:rsidRDefault="006F29D1" w:rsidP="00FD01D2">
            <w:pPr>
              <w:spacing w:line="240" w:lineRule="auto"/>
            </w:pPr>
            <w:r w:rsidRPr="006F29D1">
              <w:lastRenderedPageBreak/>
              <w:t>P</w:t>
            </w:r>
            <w:r w:rsidR="00326EF7" w:rsidRPr="006F29D1">
              <w:t>opel z kotle a zbytky z</w:t>
            </w:r>
            <w:r w:rsidRPr="006F29D1">
              <w:t>e systému</w:t>
            </w:r>
            <w:r w:rsidR="00326EF7" w:rsidRPr="006F29D1">
              <w:t xml:space="preserve"> čištění spalin</w:t>
            </w:r>
          </w:p>
          <w:p w14:paraId="00D3BCE7" w14:textId="31361D3D" w:rsidR="00326EF7" w:rsidRPr="006F29D1" w:rsidRDefault="00326EF7" w:rsidP="00FD01D2">
            <w:pPr>
              <w:spacing w:line="240" w:lineRule="auto"/>
            </w:pPr>
          </w:p>
        </w:tc>
        <w:tc>
          <w:tcPr>
            <w:tcW w:w="1081" w:type="dxa"/>
            <w:vAlign w:val="center"/>
          </w:tcPr>
          <w:p w14:paraId="56028916" w14:textId="20B9B12C" w:rsidR="00326EF7" w:rsidRPr="006F29D1" w:rsidRDefault="00326EF7" w:rsidP="00186235">
            <w:pPr>
              <w:jc w:val="center"/>
            </w:pPr>
            <w:r w:rsidRPr="006F29D1">
              <w:t>kg/h</w:t>
            </w:r>
          </w:p>
        </w:tc>
        <w:tc>
          <w:tcPr>
            <w:tcW w:w="1193" w:type="dxa"/>
          </w:tcPr>
          <w:p w14:paraId="3A52006A" w14:textId="2BEE2EA0" w:rsidR="00326EF7" w:rsidRPr="006F29D1" w:rsidRDefault="006F29D1" w:rsidP="00186235">
            <w:pPr>
              <w:jc w:val="right"/>
            </w:pPr>
            <w:r w:rsidRPr="006F29D1">
              <w:rPr>
                <w:vertAlign w:val="superscript"/>
              </w:rPr>
              <w:t>1)</w:t>
            </w:r>
          </w:p>
        </w:tc>
        <w:tc>
          <w:tcPr>
            <w:tcW w:w="1276" w:type="dxa"/>
            <w:shd w:val="clear" w:color="auto" w:fill="F2F2F2" w:themeFill="background1" w:themeFillShade="F2"/>
          </w:tcPr>
          <w:p w14:paraId="4720BEB4" w14:textId="695063AD" w:rsidR="00326EF7" w:rsidRPr="006F29D1" w:rsidRDefault="00326EF7" w:rsidP="00186235">
            <w:pPr>
              <w:jc w:val="center"/>
            </w:pPr>
            <w:r w:rsidRPr="006F29D1">
              <w:t>Není relevantní</w:t>
            </w:r>
          </w:p>
        </w:tc>
        <w:tc>
          <w:tcPr>
            <w:tcW w:w="1276" w:type="dxa"/>
            <w:shd w:val="clear" w:color="auto" w:fill="F2F2F2" w:themeFill="background1" w:themeFillShade="F2"/>
          </w:tcPr>
          <w:p w14:paraId="0BE94C25" w14:textId="78506053" w:rsidR="00326EF7" w:rsidRPr="006F29D1" w:rsidRDefault="00326EF7" w:rsidP="00186235">
            <w:pPr>
              <w:jc w:val="center"/>
            </w:pPr>
            <w:r w:rsidRPr="006F29D1">
              <w:t>Není relevantní</w:t>
            </w:r>
          </w:p>
        </w:tc>
        <w:tc>
          <w:tcPr>
            <w:tcW w:w="1276" w:type="dxa"/>
            <w:shd w:val="clear" w:color="auto" w:fill="F2F2F2" w:themeFill="background1" w:themeFillShade="F2"/>
          </w:tcPr>
          <w:p w14:paraId="095F1BD7" w14:textId="4304B605" w:rsidR="00326EF7" w:rsidRPr="006F29D1" w:rsidRDefault="00326EF7" w:rsidP="00186235">
            <w:pPr>
              <w:jc w:val="center"/>
            </w:pPr>
            <w:r w:rsidRPr="006F29D1">
              <w:t>Není relevantní</w:t>
            </w:r>
          </w:p>
        </w:tc>
        <w:tc>
          <w:tcPr>
            <w:tcW w:w="1276" w:type="dxa"/>
            <w:shd w:val="clear" w:color="auto" w:fill="F2F2F2" w:themeFill="background1" w:themeFillShade="F2"/>
          </w:tcPr>
          <w:p w14:paraId="2B84D054" w14:textId="457185DA" w:rsidR="00326EF7" w:rsidRPr="006F29D1" w:rsidRDefault="00326EF7" w:rsidP="00186235">
            <w:pPr>
              <w:jc w:val="center"/>
            </w:pPr>
            <w:r w:rsidRPr="006F29D1">
              <w:t>Není relevantní</w:t>
            </w:r>
          </w:p>
        </w:tc>
        <w:tc>
          <w:tcPr>
            <w:tcW w:w="1276" w:type="dxa"/>
            <w:shd w:val="clear" w:color="auto" w:fill="F2F2F2" w:themeFill="background1" w:themeFillShade="F2"/>
          </w:tcPr>
          <w:p w14:paraId="20BBBD95" w14:textId="75251ADF"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5D64B2A0" w14:textId="3FB760A6"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7B25987C" w14:textId="0126CED5" w:rsidR="00326EF7" w:rsidRPr="006F29D1" w:rsidRDefault="00326EF7" w:rsidP="00186235">
            <w:pPr>
              <w:jc w:val="center"/>
            </w:pPr>
            <w:r w:rsidRPr="006F29D1">
              <w:t>Není relevantní</w:t>
            </w:r>
          </w:p>
        </w:tc>
      </w:tr>
      <w:tr w:rsidR="00326EF7" w:rsidRPr="006F29D1" w14:paraId="18139756" w14:textId="77777777" w:rsidTr="00326EF7">
        <w:tc>
          <w:tcPr>
            <w:tcW w:w="3539" w:type="dxa"/>
            <w:vAlign w:val="center"/>
          </w:tcPr>
          <w:p w14:paraId="55B9FE2D" w14:textId="24B56756" w:rsidR="00326EF7" w:rsidRPr="006F29D1" w:rsidRDefault="00326EF7" w:rsidP="00FD01D2">
            <w:pPr>
              <w:spacing w:line="240" w:lineRule="auto"/>
            </w:pPr>
            <w:r w:rsidRPr="006F29D1">
              <w:t>Spotřeba stlačeného vzduchu, procesní vzduch</w:t>
            </w:r>
          </w:p>
        </w:tc>
        <w:tc>
          <w:tcPr>
            <w:tcW w:w="1081" w:type="dxa"/>
            <w:vAlign w:val="center"/>
          </w:tcPr>
          <w:p w14:paraId="5B58EB39" w14:textId="77777777" w:rsidR="00326EF7" w:rsidRPr="006F29D1" w:rsidRDefault="00326EF7" w:rsidP="00186235">
            <w:pPr>
              <w:jc w:val="center"/>
            </w:pPr>
            <w:r w:rsidRPr="006F29D1">
              <w:t>Nm</w:t>
            </w:r>
            <w:r w:rsidRPr="006F29D1">
              <w:rPr>
                <w:vertAlign w:val="superscript"/>
              </w:rPr>
              <w:t>3</w:t>
            </w:r>
            <w:r w:rsidRPr="006F29D1">
              <w:t>/h</w:t>
            </w:r>
          </w:p>
        </w:tc>
        <w:tc>
          <w:tcPr>
            <w:tcW w:w="1193" w:type="dxa"/>
          </w:tcPr>
          <w:p w14:paraId="7D44D29A" w14:textId="7A1ACA3D" w:rsidR="00326EF7" w:rsidRPr="006F29D1" w:rsidRDefault="006F29D1" w:rsidP="00186235">
            <w:pPr>
              <w:jc w:val="right"/>
            </w:pPr>
            <w:r w:rsidRPr="006F29D1">
              <w:rPr>
                <w:vertAlign w:val="superscript"/>
              </w:rPr>
              <w:t>1)</w:t>
            </w:r>
          </w:p>
        </w:tc>
        <w:tc>
          <w:tcPr>
            <w:tcW w:w="1276" w:type="dxa"/>
            <w:shd w:val="clear" w:color="auto" w:fill="F2F2F2" w:themeFill="background1" w:themeFillShade="F2"/>
          </w:tcPr>
          <w:p w14:paraId="295BD84A" w14:textId="4C0CD750" w:rsidR="00326EF7" w:rsidRPr="006F29D1" w:rsidRDefault="00326EF7" w:rsidP="00186235">
            <w:pPr>
              <w:jc w:val="center"/>
            </w:pPr>
            <w:r w:rsidRPr="006F29D1">
              <w:t>Není relevantní</w:t>
            </w:r>
          </w:p>
        </w:tc>
        <w:tc>
          <w:tcPr>
            <w:tcW w:w="1276" w:type="dxa"/>
            <w:shd w:val="clear" w:color="auto" w:fill="F2F2F2" w:themeFill="background1" w:themeFillShade="F2"/>
          </w:tcPr>
          <w:p w14:paraId="70982330" w14:textId="3E8C47AA" w:rsidR="00326EF7" w:rsidRPr="006F29D1" w:rsidRDefault="00326EF7" w:rsidP="00186235">
            <w:pPr>
              <w:jc w:val="center"/>
            </w:pPr>
            <w:r w:rsidRPr="006F29D1">
              <w:t>Není relevantní</w:t>
            </w:r>
          </w:p>
        </w:tc>
        <w:tc>
          <w:tcPr>
            <w:tcW w:w="1276" w:type="dxa"/>
            <w:shd w:val="clear" w:color="auto" w:fill="F2F2F2" w:themeFill="background1" w:themeFillShade="F2"/>
          </w:tcPr>
          <w:p w14:paraId="2BED95E5"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203492BC" w14:textId="787016B0" w:rsidR="00326EF7" w:rsidRPr="006F29D1" w:rsidRDefault="00326EF7" w:rsidP="00186235">
            <w:pPr>
              <w:jc w:val="center"/>
            </w:pPr>
            <w:r w:rsidRPr="006F29D1">
              <w:t>Není relevantní</w:t>
            </w:r>
          </w:p>
        </w:tc>
        <w:tc>
          <w:tcPr>
            <w:tcW w:w="1276" w:type="dxa"/>
            <w:shd w:val="clear" w:color="auto" w:fill="F2F2F2" w:themeFill="background1" w:themeFillShade="F2"/>
          </w:tcPr>
          <w:p w14:paraId="549C45F6" w14:textId="2138EEF9"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0A34CB0F"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265EA603" w14:textId="77777777" w:rsidR="00326EF7" w:rsidRPr="006F29D1" w:rsidRDefault="00326EF7" w:rsidP="00186235">
            <w:pPr>
              <w:jc w:val="center"/>
            </w:pPr>
            <w:r w:rsidRPr="006F29D1">
              <w:t>Není relevantní</w:t>
            </w:r>
          </w:p>
        </w:tc>
      </w:tr>
      <w:tr w:rsidR="00326EF7" w:rsidRPr="006F29D1" w14:paraId="3331F411" w14:textId="77777777" w:rsidTr="00326EF7">
        <w:tc>
          <w:tcPr>
            <w:tcW w:w="3539" w:type="dxa"/>
            <w:vAlign w:val="center"/>
          </w:tcPr>
          <w:p w14:paraId="42A17457" w14:textId="77777777" w:rsidR="00326EF7" w:rsidRPr="006F29D1" w:rsidRDefault="00326EF7" w:rsidP="00FD01D2">
            <w:pPr>
              <w:spacing w:line="240" w:lineRule="auto"/>
            </w:pPr>
            <w:r w:rsidRPr="006F29D1">
              <w:t>Spotřeba stlačeného vzduchu, přístrojový vzduch</w:t>
            </w:r>
          </w:p>
        </w:tc>
        <w:tc>
          <w:tcPr>
            <w:tcW w:w="1081" w:type="dxa"/>
            <w:vAlign w:val="center"/>
          </w:tcPr>
          <w:p w14:paraId="46F90CFD" w14:textId="77777777" w:rsidR="00326EF7" w:rsidRPr="006F29D1" w:rsidRDefault="00326EF7" w:rsidP="00186235">
            <w:pPr>
              <w:jc w:val="center"/>
            </w:pPr>
            <w:r w:rsidRPr="006F29D1">
              <w:t>Nm</w:t>
            </w:r>
            <w:r w:rsidRPr="006F29D1">
              <w:rPr>
                <w:vertAlign w:val="superscript"/>
              </w:rPr>
              <w:t>3</w:t>
            </w:r>
            <w:r w:rsidRPr="006F29D1">
              <w:t>/h</w:t>
            </w:r>
          </w:p>
        </w:tc>
        <w:tc>
          <w:tcPr>
            <w:tcW w:w="1193" w:type="dxa"/>
          </w:tcPr>
          <w:p w14:paraId="5B742884" w14:textId="553101B5" w:rsidR="00326EF7" w:rsidRPr="006F29D1" w:rsidRDefault="006F29D1" w:rsidP="00186235">
            <w:pPr>
              <w:jc w:val="right"/>
            </w:pPr>
            <w:r w:rsidRPr="006F29D1">
              <w:rPr>
                <w:vertAlign w:val="superscript"/>
              </w:rPr>
              <w:t>1)</w:t>
            </w:r>
          </w:p>
        </w:tc>
        <w:tc>
          <w:tcPr>
            <w:tcW w:w="1276" w:type="dxa"/>
            <w:shd w:val="clear" w:color="auto" w:fill="F2F2F2" w:themeFill="background1" w:themeFillShade="F2"/>
          </w:tcPr>
          <w:p w14:paraId="6B32AAE0" w14:textId="23ACEE62" w:rsidR="00326EF7" w:rsidRPr="006F29D1" w:rsidRDefault="00326EF7" w:rsidP="00186235">
            <w:pPr>
              <w:jc w:val="center"/>
            </w:pPr>
            <w:r w:rsidRPr="006F29D1">
              <w:t>Není relevantní</w:t>
            </w:r>
          </w:p>
        </w:tc>
        <w:tc>
          <w:tcPr>
            <w:tcW w:w="1276" w:type="dxa"/>
            <w:shd w:val="clear" w:color="auto" w:fill="F2F2F2" w:themeFill="background1" w:themeFillShade="F2"/>
          </w:tcPr>
          <w:p w14:paraId="45A45D91" w14:textId="26A613CF" w:rsidR="00326EF7" w:rsidRPr="006F29D1" w:rsidRDefault="00326EF7" w:rsidP="00186235">
            <w:pPr>
              <w:jc w:val="center"/>
            </w:pPr>
            <w:r w:rsidRPr="006F29D1">
              <w:t>Není relevantní</w:t>
            </w:r>
          </w:p>
        </w:tc>
        <w:tc>
          <w:tcPr>
            <w:tcW w:w="1276" w:type="dxa"/>
            <w:shd w:val="clear" w:color="auto" w:fill="F2F2F2" w:themeFill="background1" w:themeFillShade="F2"/>
          </w:tcPr>
          <w:p w14:paraId="35E09FD5" w14:textId="77777777" w:rsidR="00326EF7" w:rsidRPr="006F29D1" w:rsidRDefault="00326EF7" w:rsidP="00186235">
            <w:pPr>
              <w:jc w:val="center"/>
            </w:pPr>
            <w:r w:rsidRPr="006F29D1">
              <w:t>Není relevantní</w:t>
            </w:r>
          </w:p>
        </w:tc>
        <w:tc>
          <w:tcPr>
            <w:tcW w:w="1276" w:type="dxa"/>
            <w:shd w:val="clear" w:color="auto" w:fill="F2F2F2" w:themeFill="background1" w:themeFillShade="F2"/>
          </w:tcPr>
          <w:p w14:paraId="1669A657" w14:textId="69442C0D" w:rsidR="00326EF7" w:rsidRPr="006F29D1" w:rsidRDefault="00326EF7" w:rsidP="00186235">
            <w:pPr>
              <w:jc w:val="center"/>
            </w:pPr>
            <w:r w:rsidRPr="006F29D1">
              <w:t>Není relevantní</w:t>
            </w:r>
          </w:p>
        </w:tc>
        <w:tc>
          <w:tcPr>
            <w:tcW w:w="1276" w:type="dxa"/>
            <w:shd w:val="clear" w:color="auto" w:fill="F2F2F2" w:themeFill="background1" w:themeFillShade="F2"/>
          </w:tcPr>
          <w:p w14:paraId="05608214" w14:textId="1BEE0CB1"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626AE89E" w14:textId="77777777" w:rsidR="00326EF7" w:rsidRPr="006F29D1" w:rsidRDefault="00326EF7" w:rsidP="00186235">
            <w:pPr>
              <w:jc w:val="center"/>
            </w:pPr>
            <w:r w:rsidRPr="006F29D1">
              <w:t>Není relevantní</w:t>
            </w:r>
          </w:p>
        </w:tc>
        <w:tc>
          <w:tcPr>
            <w:tcW w:w="1276" w:type="dxa"/>
            <w:gridSpan w:val="2"/>
            <w:shd w:val="clear" w:color="auto" w:fill="F2F2F2" w:themeFill="background1" w:themeFillShade="F2"/>
          </w:tcPr>
          <w:p w14:paraId="3A6AEDCF" w14:textId="77777777" w:rsidR="00326EF7" w:rsidRPr="006F29D1" w:rsidRDefault="00326EF7" w:rsidP="00186235">
            <w:pPr>
              <w:jc w:val="center"/>
            </w:pPr>
            <w:r w:rsidRPr="006F29D1">
              <w:t>Není relevantní</w:t>
            </w:r>
          </w:p>
        </w:tc>
      </w:tr>
      <w:tr w:rsidR="00326EF7" w:rsidRPr="006F29D1" w14:paraId="279999CF" w14:textId="77777777" w:rsidTr="00326EF7">
        <w:tc>
          <w:tcPr>
            <w:tcW w:w="3539" w:type="dxa"/>
            <w:vAlign w:val="center"/>
          </w:tcPr>
          <w:p w14:paraId="18E2179E" w14:textId="77777777" w:rsidR="00326EF7" w:rsidRPr="006F29D1" w:rsidRDefault="00326EF7" w:rsidP="00FD01D2">
            <w:pPr>
              <w:spacing w:line="240" w:lineRule="auto"/>
              <w:rPr>
                <w:rFonts w:cs="Arial"/>
              </w:rPr>
            </w:pPr>
            <w:r w:rsidRPr="006F29D1">
              <w:t>Teplota ostré páry</w:t>
            </w:r>
          </w:p>
          <w:p w14:paraId="34B0B4FB" w14:textId="5A2C89DD" w:rsidR="00326EF7" w:rsidRPr="006F29D1" w:rsidRDefault="00326EF7" w:rsidP="00FD01D2">
            <w:pPr>
              <w:spacing w:line="240" w:lineRule="auto"/>
              <w:rPr>
                <w:rFonts w:cs="Arial"/>
              </w:rPr>
            </w:pPr>
            <w:r w:rsidRPr="006F29D1">
              <w:t xml:space="preserve">(Za předpokladu </w:t>
            </w:r>
            <w:r w:rsidR="00D22741">
              <w:t>2</w:t>
            </w:r>
            <w:r w:rsidRPr="006F29D1">
              <w:t>000 hodin provozu)</w:t>
            </w:r>
          </w:p>
        </w:tc>
        <w:tc>
          <w:tcPr>
            <w:tcW w:w="1081" w:type="dxa"/>
            <w:vAlign w:val="center"/>
          </w:tcPr>
          <w:p w14:paraId="7A1BDDF1" w14:textId="77777777" w:rsidR="00326EF7" w:rsidRPr="006F29D1" w:rsidRDefault="00326EF7" w:rsidP="00186235">
            <w:pPr>
              <w:jc w:val="center"/>
              <w:rPr>
                <w:rFonts w:cs="Arial"/>
              </w:rPr>
            </w:pPr>
            <w:r w:rsidRPr="006F29D1">
              <w:t>°C</w:t>
            </w:r>
          </w:p>
        </w:tc>
        <w:tc>
          <w:tcPr>
            <w:tcW w:w="1193" w:type="dxa"/>
            <w:vAlign w:val="center"/>
          </w:tcPr>
          <w:p w14:paraId="1A1E61CF" w14:textId="19B39487" w:rsidR="00326EF7" w:rsidRPr="006F29D1" w:rsidRDefault="00326EF7" w:rsidP="003E19C7">
            <w:pPr>
              <w:jc w:val="right"/>
            </w:pPr>
            <w:r w:rsidRPr="006F29D1">
              <w:t xml:space="preserve">400   </w:t>
            </w:r>
            <w:r w:rsidRPr="006F29D1">
              <w:rPr>
                <w:vertAlign w:val="superscript"/>
              </w:rPr>
              <w:t>2)</w:t>
            </w:r>
          </w:p>
        </w:tc>
        <w:tc>
          <w:tcPr>
            <w:tcW w:w="1276" w:type="dxa"/>
            <w:shd w:val="clear" w:color="auto" w:fill="F2F2F2" w:themeFill="background1" w:themeFillShade="F2"/>
            <w:vAlign w:val="center"/>
          </w:tcPr>
          <w:p w14:paraId="4A00276A" w14:textId="3C41E2AB"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0119913E" w14:textId="4C52B7E0"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4A6A4A7F" w14:textId="79B762D9"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51B9DB38" w14:textId="0B582B1A"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6AB8C1E0" w14:textId="507A391F"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4CF2A31D" w14:textId="7BEE2855"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1368693A" w14:textId="7A8E4F6B" w:rsidR="00326EF7" w:rsidRPr="006F29D1" w:rsidRDefault="00326EF7" w:rsidP="00186235">
            <w:pPr>
              <w:jc w:val="center"/>
            </w:pPr>
            <w:r w:rsidRPr="006F29D1">
              <w:t>Není relevantní</w:t>
            </w:r>
          </w:p>
        </w:tc>
      </w:tr>
      <w:tr w:rsidR="00326EF7" w:rsidRPr="006F29D1" w14:paraId="74CA9932" w14:textId="77777777" w:rsidTr="00326EF7">
        <w:tc>
          <w:tcPr>
            <w:tcW w:w="3539" w:type="dxa"/>
            <w:vAlign w:val="center"/>
          </w:tcPr>
          <w:p w14:paraId="5873E2F5" w14:textId="5C178A2D" w:rsidR="00326EF7" w:rsidRPr="006F29D1" w:rsidRDefault="00326EF7" w:rsidP="00FD01D2">
            <w:pPr>
              <w:spacing w:line="240" w:lineRule="auto"/>
            </w:pPr>
            <w:r w:rsidRPr="006F29D1">
              <w:t>Teplota spalin za ekonomizérem kotle</w:t>
            </w:r>
          </w:p>
        </w:tc>
        <w:tc>
          <w:tcPr>
            <w:tcW w:w="1081" w:type="dxa"/>
            <w:vAlign w:val="center"/>
          </w:tcPr>
          <w:p w14:paraId="70D6C956" w14:textId="77777777" w:rsidR="00326EF7" w:rsidRPr="006F29D1" w:rsidRDefault="00326EF7" w:rsidP="00186235">
            <w:pPr>
              <w:jc w:val="center"/>
            </w:pPr>
            <w:r w:rsidRPr="006F29D1">
              <w:t>°C</w:t>
            </w:r>
          </w:p>
        </w:tc>
        <w:tc>
          <w:tcPr>
            <w:tcW w:w="1193" w:type="dxa"/>
          </w:tcPr>
          <w:p w14:paraId="7AF6DD80" w14:textId="766E3A65" w:rsidR="00326EF7" w:rsidRPr="006F29D1" w:rsidRDefault="00326EF7" w:rsidP="00186235">
            <w:pPr>
              <w:jc w:val="right"/>
            </w:pPr>
            <w:r w:rsidRPr="006F29D1">
              <w:rPr>
                <w:vertAlign w:val="superscript"/>
              </w:rPr>
              <w:t>3)</w:t>
            </w:r>
          </w:p>
        </w:tc>
        <w:tc>
          <w:tcPr>
            <w:tcW w:w="1276" w:type="dxa"/>
            <w:shd w:val="clear" w:color="auto" w:fill="F2F2F2" w:themeFill="background1" w:themeFillShade="F2"/>
            <w:vAlign w:val="center"/>
          </w:tcPr>
          <w:p w14:paraId="0A8C99CA" w14:textId="55EEF244"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2298C845" w14:textId="4AD10A7F"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6E35B44A" w14:textId="065AB194"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63B8CEA9" w14:textId="2471790D" w:rsidR="00326EF7" w:rsidRPr="006F29D1" w:rsidRDefault="00326EF7" w:rsidP="00186235">
            <w:pPr>
              <w:jc w:val="center"/>
            </w:pPr>
            <w:r w:rsidRPr="006F29D1">
              <w:t>Není relevantní</w:t>
            </w:r>
          </w:p>
        </w:tc>
        <w:tc>
          <w:tcPr>
            <w:tcW w:w="1276" w:type="dxa"/>
            <w:shd w:val="clear" w:color="auto" w:fill="F2F2F2" w:themeFill="background1" w:themeFillShade="F2"/>
            <w:vAlign w:val="center"/>
          </w:tcPr>
          <w:p w14:paraId="1D526210" w14:textId="4A62F810"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7C88B7EE" w14:textId="36B3725D" w:rsidR="00326EF7" w:rsidRPr="006F29D1" w:rsidRDefault="00326EF7" w:rsidP="00186235">
            <w:pPr>
              <w:jc w:val="center"/>
            </w:pPr>
            <w:r w:rsidRPr="006F29D1">
              <w:t>Není relevantní</w:t>
            </w:r>
          </w:p>
        </w:tc>
        <w:tc>
          <w:tcPr>
            <w:tcW w:w="1276" w:type="dxa"/>
            <w:gridSpan w:val="2"/>
            <w:shd w:val="clear" w:color="auto" w:fill="F2F2F2" w:themeFill="background1" w:themeFillShade="F2"/>
            <w:vAlign w:val="center"/>
          </w:tcPr>
          <w:p w14:paraId="2405278A" w14:textId="67714D91" w:rsidR="00326EF7" w:rsidRPr="006F29D1" w:rsidRDefault="00326EF7" w:rsidP="00186235">
            <w:pPr>
              <w:jc w:val="center"/>
            </w:pPr>
            <w:r w:rsidRPr="006F29D1">
              <w:t>Není relevantní</w:t>
            </w:r>
          </w:p>
        </w:tc>
      </w:tr>
      <w:tr w:rsidR="00F96677" w:rsidRPr="006F29D1" w14:paraId="6C3F822C" w14:textId="77777777" w:rsidTr="00326EF7">
        <w:trPr>
          <w:ins w:id="128" w:author="Martin Mužila" w:date="2025-03-07T12:17:00Z"/>
        </w:trPr>
        <w:tc>
          <w:tcPr>
            <w:tcW w:w="3539" w:type="dxa"/>
            <w:vAlign w:val="center"/>
          </w:tcPr>
          <w:p w14:paraId="4F373187" w14:textId="3948EAB5" w:rsidR="00F96677" w:rsidRPr="006F29D1" w:rsidRDefault="002D0274" w:rsidP="00F96677">
            <w:pPr>
              <w:spacing w:line="240" w:lineRule="auto"/>
              <w:rPr>
                <w:ins w:id="129" w:author="Martin Mužila" w:date="2025-03-07T12:17:00Z" w16du:dateUtc="2025-03-07T11:17:00Z"/>
              </w:rPr>
            </w:pPr>
            <w:ins w:id="130" w:author="Martin Mužila" w:date="2025-03-07T12:18:00Z" w16du:dateUtc="2025-03-07T11:18:00Z">
              <w:r w:rsidRPr="002D0274">
                <w:t>Spotřeba admisní páry pro</w:t>
              </w:r>
            </w:ins>
            <w:ins w:id="131" w:author="Martin Mužila" w:date="2025-03-07T12:19:00Z" w16du:dateUtc="2025-03-07T11:19:00Z">
              <w:r w:rsidR="00443485">
                <w:t xml:space="preserve"> </w:t>
              </w:r>
            </w:ins>
            <w:ins w:id="132" w:author="Martin Mužila" w:date="2025-03-07T12:18:00Z" w16du:dateUtc="2025-03-07T11:18:00Z">
              <w:r w:rsidRPr="002D0274">
                <w:t>parní ofukovače</w:t>
              </w:r>
            </w:ins>
          </w:p>
        </w:tc>
        <w:tc>
          <w:tcPr>
            <w:tcW w:w="1081" w:type="dxa"/>
            <w:vAlign w:val="center"/>
          </w:tcPr>
          <w:p w14:paraId="1373DFDD" w14:textId="6F883BB6" w:rsidR="00F96677" w:rsidRPr="006F29D1" w:rsidRDefault="003C0DEC" w:rsidP="00F96677">
            <w:pPr>
              <w:jc w:val="center"/>
              <w:rPr>
                <w:ins w:id="133" w:author="Martin Mužila" w:date="2025-03-07T12:17:00Z" w16du:dateUtc="2025-03-07T11:17:00Z"/>
              </w:rPr>
            </w:pPr>
            <w:ins w:id="134" w:author="Martin Mužila" w:date="2025-03-07T12:19:00Z" w16du:dateUtc="2025-03-07T11:19:00Z">
              <w:r>
                <w:t>t/cyklus</w:t>
              </w:r>
            </w:ins>
          </w:p>
        </w:tc>
        <w:tc>
          <w:tcPr>
            <w:tcW w:w="1193" w:type="dxa"/>
          </w:tcPr>
          <w:p w14:paraId="09AA8863" w14:textId="77777777" w:rsidR="00F96677" w:rsidRDefault="003C0DEC" w:rsidP="00F96677">
            <w:pPr>
              <w:jc w:val="right"/>
              <w:rPr>
                <w:ins w:id="135" w:author="Martin Mužila" w:date="2025-03-07T12:20:00Z" w16du:dateUtc="2025-03-07T11:20:00Z"/>
                <w:vertAlign w:val="superscript"/>
              </w:rPr>
            </w:pPr>
            <w:ins w:id="136" w:author="Martin Mužila" w:date="2025-03-07T12:20:00Z" w16du:dateUtc="2025-03-07T11:20:00Z">
              <w:r>
                <w:rPr>
                  <w:vertAlign w:val="superscript"/>
                </w:rPr>
                <w:t>4</w:t>
              </w:r>
              <w:r w:rsidRPr="006F29D1">
                <w:rPr>
                  <w:vertAlign w:val="superscript"/>
                </w:rPr>
                <w:t>)</w:t>
              </w:r>
            </w:ins>
          </w:p>
          <w:p w14:paraId="5F5FD043" w14:textId="6DA307B3" w:rsidR="003C0DEC" w:rsidRPr="006F29D1" w:rsidRDefault="003C0DEC" w:rsidP="00F96677">
            <w:pPr>
              <w:jc w:val="right"/>
              <w:rPr>
                <w:ins w:id="137" w:author="Martin Mužila" w:date="2025-03-07T12:17:00Z" w16du:dateUtc="2025-03-07T11:17:00Z"/>
                <w:vertAlign w:val="superscript"/>
              </w:rPr>
            </w:pPr>
          </w:p>
        </w:tc>
        <w:tc>
          <w:tcPr>
            <w:tcW w:w="1276" w:type="dxa"/>
            <w:shd w:val="clear" w:color="auto" w:fill="F2F2F2" w:themeFill="background1" w:themeFillShade="F2"/>
            <w:vAlign w:val="center"/>
          </w:tcPr>
          <w:p w14:paraId="79C59645" w14:textId="7C4D6E6B" w:rsidR="00F96677" w:rsidRPr="006F29D1" w:rsidRDefault="00F96677" w:rsidP="00F96677">
            <w:pPr>
              <w:jc w:val="center"/>
              <w:rPr>
                <w:ins w:id="138" w:author="Martin Mužila" w:date="2025-03-07T12:17:00Z" w16du:dateUtc="2025-03-07T11:17:00Z"/>
              </w:rPr>
            </w:pPr>
            <w:ins w:id="139" w:author="Martin Mužila" w:date="2025-03-07T12:17:00Z" w16du:dateUtc="2025-03-07T11:17:00Z">
              <w:r w:rsidRPr="006F29D1">
                <w:t>Není relevantní</w:t>
              </w:r>
            </w:ins>
          </w:p>
        </w:tc>
        <w:tc>
          <w:tcPr>
            <w:tcW w:w="1276" w:type="dxa"/>
            <w:shd w:val="clear" w:color="auto" w:fill="F2F2F2" w:themeFill="background1" w:themeFillShade="F2"/>
            <w:vAlign w:val="center"/>
          </w:tcPr>
          <w:p w14:paraId="2C22BF8B" w14:textId="41920525" w:rsidR="00F96677" w:rsidRPr="006F29D1" w:rsidRDefault="00F96677" w:rsidP="00F96677">
            <w:pPr>
              <w:jc w:val="center"/>
              <w:rPr>
                <w:ins w:id="140" w:author="Martin Mužila" w:date="2025-03-07T12:17:00Z" w16du:dateUtc="2025-03-07T11:17:00Z"/>
              </w:rPr>
            </w:pPr>
            <w:ins w:id="141" w:author="Martin Mužila" w:date="2025-03-07T12:17:00Z" w16du:dateUtc="2025-03-07T11:17:00Z">
              <w:r w:rsidRPr="006F29D1">
                <w:t>Není relevantní</w:t>
              </w:r>
            </w:ins>
          </w:p>
        </w:tc>
        <w:tc>
          <w:tcPr>
            <w:tcW w:w="1276" w:type="dxa"/>
            <w:shd w:val="clear" w:color="auto" w:fill="F2F2F2" w:themeFill="background1" w:themeFillShade="F2"/>
            <w:vAlign w:val="center"/>
          </w:tcPr>
          <w:p w14:paraId="4C1AEF51" w14:textId="19DC231A" w:rsidR="00F96677" w:rsidRPr="006F29D1" w:rsidRDefault="00F96677" w:rsidP="00F96677">
            <w:pPr>
              <w:jc w:val="center"/>
              <w:rPr>
                <w:ins w:id="142" w:author="Martin Mužila" w:date="2025-03-07T12:17:00Z" w16du:dateUtc="2025-03-07T11:17:00Z"/>
              </w:rPr>
            </w:pPr>
            <w:ins w:id="143" w:author="Martin Mužila" w:date="2025-03-07T12:17:00Z" w16du:dateUtc="2025-03-07T11:17:00Z">
              <w:r w:rsidRPr="006F29D1">
                <w:t>Není relevantní</w:t>
              </w:r>
            </w:ins>
          </w:p>
        </w:tc>
        <w:tc>
          <w:tcPr>
            <w:tcW w:w="1276" w:type="dxa"/>
            <w:shd w:val="clear" w:color="auto" w:fill="F2F2F2" w:themeFill="background1" w:themeFillShade="F2"/>
            <w:vAlign w:val="center"/>
          </w:tcPr>
          <w:p w14:paraId="405BDCA1" w14:textId="2D3B5AF0" w:rsidR="00F96677" w:rsidRPr="006F29D1" w:rsidRDefault="00F96677" w:rsidP="00F96677">
            <w:pPr>
              <w:jc w:val="center"/>
              <w:rPr>
                <w:ins w:id="144" w:author="Martin Mužila" w:date="2025-03-07T12:17:00Z" w16du:dateUtc="2025-03-07T11:17:00Z"/>
              </w:rPr>
            </w:pPr>
            <w:ins w:id="145" w:author="Martin Mužila" w:date="2025-03-07T12:17:00Z" w16du:dateUtc="2025-03-07T11:17:00Z">
              <w:r w:rsidRPr="006F29D1">
                <w:t>Není relevantní</w:t>
              </w:r>
            </w:ins>
          </w:p>
        </w:tc>
        <w:tc>
          <w:tcPr>
            <w:tcW w:w="1276" w:type="dxa"/>
            <w:shd w:val="clear" w:color="auto" w:fill="F2F2F2" w:themeFill="background1" w:themeFillShade="F2"/>
            <w:vAlign w:val="center"/>
          </w:tcPr>
          <w:p w14:paraId="1F2BDD0A" w14:textId="591C6F65" w:rsidR="00F96677" w:rsidRPr="006F29D1" w:rsidRDefault="00F96677" w:rsidP="00F96677">
            <w:pPr>
              <w:jc w:val="center"/>
              <w:rPr>
                <w:ins w:id="146" w:author="Martin Mužila" w:date="2025-03-07T12:17:00Z" w16du:dateUtc="2025-03-07T11:17:00Z"/>
              </w:rPr>
            </w:pPr>
            <w:ins w:id="147" w:author="Martin Mužila" w:date="2025-03-07T12:17:00Z" w16du:dateUtc="2025-03-07T11:17:00Z">
              <w:r w:rsidRPr="006F29D1">
                <w:t>Není relevantní</w:t>
              </w:r>
            </w:ins>
          </w:p>
        </w:tc>
        <w:tc>
          <w:tcPr>
            <w:tcW w:w="1276" w:type="dxa"/>
            <w:gridSpan w:val="2"/>
            <w:shd w:val="clear" w:color="auto" w:fill="F2F2F2" w:themeFill="background1" w:themeFillShade="F2"/>
            <w:vAlign w:val="center"/>
          </w:tcPr>
          <w:p w14:paraId="70CB8639" w14:textId="32EA5719" w:rsidR="00F96677" w:rsidRPr="006F29D1" w:rsidRDefault="00F96677" w:rsidP="00F96677">
            <w:pPr>
              <w:jc w:val="center"/>
              <w:rPr>
                <w:ins w:id="148" w:author="Martin Mužila" w:date="2025-03-07T12:17:00Z" w16du:dateUtc="2025-03-07T11:17:00Z"/>
              </w:rPr>
            </w:pPr>
            <w:ins w:id="149" w:author="Martin Mužila" w:date="2025-03-07T12:17:00Z" w16du:dateUtc="2025-03-07T11:17:00Z">
              <w:r w:rsidRPr="006F29D1">
                <w:t>Není relevantní</w:t>
              </w:r>
            </w:ins>
          </w:p>
        </w:tc>
        <w:tc>
          <w:tcPr>
            <w:tcW w:w="1276" w:type="dxa"/>
            <w:gridSpan w:val="2"/>
            <w:shd w:val="clear" w:color="auto" w:fill="F2F2F2" w:themeFill="background1" w:themeFillShade="F2"/>
            <w:vAlign w:val="center"/>
          </w:tcPr>
          <w:p w14:paraId="4AE91E62" w14:textId="631C3904" w:rsidR="00F96677" w:rsidRPr="006F29D1" w:rsidRDefault="00F96677" w:rsidP="00F96677">
            <w:pPr>
              <w:jc w:val="center"/>
              <w:rPr>
                <w:ins w:id="150" w:author="Martin Mužila" w:date="2025-03-07T12:17:00Z" w16du:dateUtc="2025-03-07T11:17:00Z"/>
              </w:rPr>
            </w:pPr>
            <w:ins w:id="151" w:author="Martin Mužila" w:date="2025-03-07T12:17:00Z" w16du:dateUtc="2025-03-07T11:17:00Z">
              <w:r w:rsidRPr="006F29D1">
                <w:t>Není relevantní</w:t>
              </w:r>
            </w:ins>
          </w:p>
        </w:tc>
      </w:tr>
      <w:tr w:rsidR="00F96677" w:rsidRPr="006F29D1" w14:paraId="56201962" w14:textId="77777777" w:rsidTr="00326EF7">
        <w:trPr>
          <w:gridAfter w:val="1"/>
          <w:wAfter w:w="8" w:type="dxa"/>
        </w:trPr>
        <w:tc>
          <w:tcPr>
            <w:tcW w:w="14737" w:type="dxa"/>
            <w:gridSpan w:val="11"/>
          </w:tcPr>
          <w:p w14:paraId="0E36C751" w14:textId="16C59169" w:rsidR="00F96677" w:rsidRPr="006F29D1" w:rsidRDefault="00F96677" w:rsidP="00F96677">
            <w:pPr>
              <w:spacing w:line="240" w:lineRule="auto"/>
              <w:ind w:left="360"/>
              <w:rPr>
                <w:sz w:val="16"/>
                <w:szCs w:val="16"/>
              </w:rPr>
            </w:pPr>
            <w:r w:rsidRPr="006F29D1">
              <w:rPr>
                <w:sz w:val="16"/>
                <w:szCs w:val="16"/>
                <w:vertAlign w:val="superscript"/>
              </w:rPr>
              <w:t>1)</w:t>
            </w:r>
            <w:r w:rsidRPr="006F29D1">
              <w:rPr>
                <w:sz w:val="16"/>
                <w:szCs w:val="16"/>
              </w:rPr>
              <w:t xml:space="preserve"> Musí být uvedena maximální hodnota platná pro zátěžový stav.</w:t>
            </w:r>
            <w:r w:rsidRPr="006F29D1">
              <w:rPr>
                <w:sz w:val="16"/>
                <w:szCs w:val="16"/>
              </w:rPr>
              <w:br/>
            </w:r>
            <w:r w:rsidRPr="006F29D1">
              <w:rPr>
                <w:sz w:val="16"/>
                <w:szCs w:val="16"/>
                <w:vertAlign w:val="superscript"/>
              </w:rPr>
              <w:t>2)</w:t>
            </w:r>
            <w:r w:rsidRPr="006F29D1">
              <w:rPr>
                <w:sz w:val="16"/>
                <w:szCs w:val="16"/>
              </w:rPr>
              <w:t xml:space="preserve"> Viz související část Smlouvy</w:t>
            </w:r>
            <w:r w:rsidRPr="006F29D1">
              <w:rPr>
                <w:i/>
                <w:iCs/>
                <w:sz w:val="16"/>
                <w:szCs w:val="16"/>
              </w:rPr>
              <w:t xml:space="preserve"> </w:t>
            </w:r>
            <w:r w:rsidRPr="006F29D1">
              <w:rPr>
                <w:sz w:val="16"/>
                <w:szCs w:val="16"/>
              </w:rPr>
              <w:t>týkající se následných škod za sníženou teplotu ostré páry.</w:t>
            </w:r>
          </w:p>
          <w:p w14:paraId="2A821EB0" w14:textId="77777777" w:rsidR="00F96677" w:rsidRDefault="00F96677" w:rsidP="00F96677">
            <w:pPr>
              <w:spacing w:line="240" w:lineRule="auto"/>
              <w:ind w:left="360"/>
              <w:rPr>
                <w:ins w:id="152" w:author="Martin Mužila" w:date="2025-03-07T12:20:00Z" w16du:dateUtc="2025-03-07T11:20:00Z"/>
                <w:sz w:val="16"/>
                <w:szCs w:val="16"/>
              </w:rPr>
            </w:pPr>
            <w:r w:rsidRPr="006F29D1">
              <w:rPr>
                <w:sz w:val="16"/>
                <w:szCs w:val="16"/>
                <w:vertAlign w:val="superscript"/>
              </w:rPr>
              <w:t>3)</w:t>
            </w:r>
            <w:r w:rsidRPr="006F29D1">
              <w:rPr>
                <w:sz w:val="16"/>
                <w:szCs w:val="16"/>
              </w:rPr>
              <w:t xml:space="preserve"> Min. 170 ° C, nominální 170 ° C a maximální 190 ° C (maximální teplota je po 8 760 hodinách provozu bez ručního čištění kotle).</w:t>
            </w:r>
          </w:p>
          <w:p w14:paraId="2DC7087E" w14:textId="0A9DD82F" w:rsidR="003C0DEC" w:rsidRDefault="003C0DEC" w:rsidP="003C0DEC">
            <w:pPr>
              <w:spacing w:line="240" w:lineRule="auto"/>
              <w:ind w:left="360"/>
              <w:rPr>
                <w:ins w:id="153" w:author="Martin Mužila" w:date="2025-03-07T12:20:00Z" w16du:dateUtc="2025-03-07T11:20:00Z"/>
                <w:sz w:val="16"/>
                <w:szCs w:val="16"/>
              </w:rPr>
            </w:pPr>
            <w:ins w:id="154" w:author="Martin Mužila" w:date="2025-03-07T12:21:00Z" w16du:dateUtc="2025-03-07T11:21:00Z">
              <w:r>
                <w:rPr>
                  <w:sz w:val="16"/>
                  <w:szCs w:val="16"/>
                  <w:vertAlign w:val="superscript"/>
                </w:rPr>
                <w:t>4</w:t>
              </w:r>
            </w:ins>
            <w:ins w:id="155" w:author="Martin Mužila" w:date="2025-03-07T12:20:00Z" w16du:dateUtc="2025-03-07T11:20:00Z">
              <w:r w:rsidRPr="006F29D1">
                <w:rPr>
                  <w:sz w:val="16"/>
                  <w:szCs w:val="16"/>
                  <w:vertAlign w:val="superscript"/>
                </w:rPr>
                <w:t>)</w:t>
              </w:r>
              <w:r w:rsidRPr="006F29D1">
                <w:rPr>
                  <w:sz w:val="16"/>
                  <w:szCs w:val="16"/>
                </w:rPr>
                <w:t xml:space="preserve"> </w:t>
              </w:r>
            </w:ins>
            <w:ins w:id="156" w:author="Martin Mužila" w:date="2025-03-07T12:21:00Z" w16du:dateUtc="2025-03-07T11:21:00Z">
              <w:r>
                <w:rPr>
                  <w:sz w:val="16"/>
                  <w:szCs w:val="16"/>
                </w:rPr>
                <w:t>Celková spotřeba admisní páry pro všechny parní ofukovače platná pro jeden čistící cyklus. Uved</w:t>
              </w:r>
            </w:ins>
            <w:ins w:id="157" w:author="Martin Mužila" w:date="2025-03-07T12:22:00Z" w16du:dateUtc="2025-03-07T11:22:00Z">
              <w:r>
                <w:rPr>
                  <w:sz w:val="16"/>
                  <w:szCs w:val="16"/>
                </w:rPr>
                <w:t xml:space="preserve">ená hodnota je relevantní pro případ </w:t>
              </w:r>
            </w:ins>
            <w:ins w:id="158" w:author="Martin Mužila" w:date="2025-03-10T11:46:00Z" w16du:dateUtc="2025-03-10T10:46:00Z">
              <w:r w:rsidR="001C136D">
                <w:rPr>
                  <w:sz w:val="16"/>
                  <w:szCs w:val="16"/>
                </w:rPr>
                <w:t>nabídky</w:t>
              </w:r>
            </w:ins>
            <w:ins w:id="159" w:author="Martin Mužila" w:date="2025-03-07T12:22:00Z" w16du:dateUtc="2025-03-07T11:22:00Z">
              <w:r>
                <w:rPr>
                  <w:sz w:val="16"/>
                  <w:szCs w:val="16"/>
                </w:rPr>
                <w:t xml:space="preserve"> vertikálního kotle. (pro</w:t>
              </w:r>
            </w:ins>
            <w:ins w:id="160" w:author="Martin Mužila" w:date="2025-03-10T11:45:00Z" w16du:dateUtc="2025-03-10T10:45:00Z">
              <w:r w:rsidR="001C136D">
                <w:rPr>
                  <w:sz w:val="16"/>
                  <w:szCs w:val="16"/>
                </w:rPr>
                <w:t xml:space="preserve"> nabídku</w:t>
              </w:r>
            </w:ins>
            <w:ins w:id="161" w:author="Martin Mužila" w:date="2025-03-07T12:22:00Z" w16du:dateUtc="2025-03-07T11:22:00Z">
              <w:r>
                <w:rPr>
                  <w:sz w:val="16"/>
                  <w:szCs w:val="16"/>
                </w:rPr>
                <w:t xml:space="preserve"> horizontální</w:t>
              </w:r>
            </w:ins>
            <w:ins w:id="162" w:author="Martin Mužila" w:date="2025-03-10T11:46:00Z" w16du:dateUtc="2025-03-10T10:46:00Z">
              <w:r w:rsidR="001C136D">
                <w:rPr>
                  <w:sz w:val="16"/>
                  <w:szCs w:val="16"/>
                </w:rPr>
                <w:t>ho</w:t>
              </w:r>
            </w:ins>
            <w:ins w:id="163" w:author="Martin Mužila" w:date="2025-03-07T12:22:00Z" w16du:dateUtc="2025-03-07T11:22:00Z">
              <w:r>
                <w:rPr>
                  <w:sz w:val="16"/>
                  <w:szCs w:val="16"/>
                </w:rPr>
                <w:t xml:space="preserve"> kotl</w:t>
              </w:r>
            </w:ins>
            <w:ins w:id="164" w:author="Martin Mužila" w:date="2025-03-10T11:46:00Z" w16du:dateUtc="2025-03-10T10:46:00Z">
              <w:r w:rsidR="001C136D">
                <w:rPr>
                  <w:sz w:val="16"/>
                  <w:szCs w:val="16"/>
                </w:rPr>
                <w:t>e</w:t>
              </w:r>
            </w:ins>
            <w:ins w:id="165" w:author="Martin Mužila" w:date="2025-03-07T12:22:00Z" w16du:dateUtc="2025-03-07T11:22:00Z">
              <w:r>
                <w:rPr>
                  <w:sz w:val="16"/>
                  <w:szCs w:val="16"/>
                </w:rPr>
                <w:t xml:space="preserve"> neplatí</w:t>
              </w:r>
            </w:ins>
            <w:ins w:id="166" w:author="Martin Mužila" w:date="2025-03-10T11:46:00Z" w16du:dateUtc="2025-03-10T10:46:00Z">
              <w:r w:rsidR="001C136D">
                <w:rPr>
                  <w:sz w:val="16"/>
                  <w:szCs w:val="16"/>
                </w:rPr>
                <w:t xml:space="preserve"> a uchazeč vyplní hodnotu = „0“</w:t>
              </w:r>
            </w:ins>
            <w:ins w:id="167" w:author="Martin Mužila" w:date="2025-03-07T12:22:00Z" w16du:dateUtc="2025-03-07T11:22:00Z">
              <w:r>
                <w:rPr>
                  <w:sz w:val="16"/>
                  <w:szCs w:val="16"/>
                </w:rPr>
                <w:t>)</w:t>
              </w:r>
            </w:ins>
          </w:p>
          <w:p w14:paraId="1C6126F4" w14:textId="79BC5874" w:rsidR="003C0DEC" w:rsidRPr="006F29D1" w:rsidRDefault="003C0DEC" w:rsidP="00F96677">
            <w:pPr>
              <w:spacing w:line="240" w:lineRule="auto"/>
              <w:ind w:left="360"/>
              <w:rPr>
                <w:sz w:val="16"/>
                <w:szCs w:val="16"/>
              </w:rPr>
            </w:pPr>
          </w:p>
        </w:tc>
      </w:tr>
    </w:tbl>
    <w:p w14:paraId="402D1608" w14:textId="272E8FA6" w:rsidR="008832A4" w:rsidRPr="006F29D1" w:rsidRDefault="008832A4" w:rsidP="00FD01D2">
      <w:pPr>
        <w:rPr>
          <w:lang w:val="en-US"/>
        </w:rPr>
      </w:pPr>
    </w:p>
    <w:p w14:paraId="4049A62D" w14:textId="1EF4E1F6" w:rsidR="006F29D1" w:rsidRPr="006F29D1" w:rsidRDefault="006F29D1" w:rsidP="00FD01D2">
      <w:pPr>
        <w:rPr>
          <w:lang w:val="en-US"/>
        </w:rPr>
      </w:pPr>
    </w:p>
    <w:p w14:paraId="338D55F0" w14:textId="701F5230" w:rsidR="006F29D1" w:rsidRPr="006F29D1" w:rsidRDefault="006F29D1" w:rsidP="00FD01D2">
      <w:pPr>
        <w:rPr>
          <w:lang w:val="en-US"/>
        </w:rPr>
      </w:pPr>
    </w:p>
    <w:p w14:paraId="7CA0EC0D" w14:textId="3D46BD07" w:rsidR="006F29D1" w:rsidRPr="006F29D1" w:rsidRDefault="006F29D1" w:rsidP="00FD01D2">
      <w:pPr>
        <w:rPr>
          <w:lang w:val="en-US"/>
        </w:rPr>
      </w:pPr>
    </w:p>
    <w:p w14:paraId="5DCE82F1" w14:textId="1EEE239D" w:rsidR="006F29D1" w:rsidRPr="006F29D1" w:rsidRDefault="006F29D1" w:rsidP="00FD01D2">
      <w:pPr>
        <w:rPr>
          <w:lang w:val="en-US"/>
        </w:rPr>
      </w:pPr>
    </w:p>
    <w:p w14:paraId="65EF7C68" w14:textId="77777777" w:rsidR="006F29D1" w:rsidRPr="006F29D1" w:rsidRDefault="006F29D1" w:rsidP="00FD01D2">
      <w:pPr>
        <w:rPr>
          <w:lang w:val="en-US"/>
        </w:rPr>
        <w:sectPr w:rsidR="006F29D1" w:rsidRPr="006F29D1" w:rsidSect="00BD54A0">
          <w:headerReference w:type="even" r:id="rId24"/>
          <w:headerReference w:type="default" r:id="rId25"/>
          <w:headerReference w:type="first" r:id="rId26"/>
          <w:pgSz w:w="16839" w:h="11907" w:orient="landscape" w:code="9"/>
          <w:pgMar w:top="1418" w:right="1984" w:bottom="851" w:left="1417" w:header="947" w:footer="680" w:gutter="0"/>
          <w:cols w:space="708"/>
          <w:docGrid w:linePitch="360"/>
        </w:sectPr>
      </w:pPr>
    </w:p>
    <w:p w14:paraId="246868F8" w14:textId="7E3972EB" w:rsidR="006F29D1" w:rsidRPr="006F29D1" w:rsidRDefault="006F29D1" w:rsidP="006F29D1">
      <w:pPr>
        <w:pStyle w:val="Nadpis1"/>
        <w:keepLines w:val="0"/>
        <w:pageBreakBefore w:val="0"/>
        <w:numPr>
          <w:ilvl w:val="0"/>
          <w:numId w:val="19"/>
        </w:numPr>
        <w:tabs>
          <w:tab w:val="num" w:pos="0"/>
        </w:tabs>
        <w:suppressAutoHyphens w:val="0"/>
        <w:spacing w:after="230"/>
        <w:ind w:hanging="851"/>
        <w:contextualSpacing w:val="0"/>
      </w:pPr>
      <w:bookmarkStart w:id="168" w:name="_Toc192641605"/>
      <w:bookmarkStart w:id="169" w:name="_Hlk66887592"/>
      <w:r w:rsidRPr="006F29D1">
        <w:lastRenderedPageBreak/>
        <w:t>Další spotřeby chemikálií Zhotovitele</w:t>
      </w:r>
      <w:bookmarkStart w:id="170" w:name="_Hlk68157236"/>
      <w:bookmarkEnd w:id="168"/>
      <w:del w:id="171" w:author="Martin Mužila" w:date="2025-03-07T12:28:00Z" w16du:dateUtc="2025-03-07T11:28:00Z">
        <w:r w:rsidR="00845EAC" w:rsidDel="002C50EB">
          <w:rPr>
            <w:rStyle w:val="Znakapoznpodarou"/>
          </w:rPr>
          <w:footnoteReference w:id="5"/>
        </w:r>
      </w:del>
      <w:bookmarkEnd w:id="170"/>
    </w:p>
    <w:p w14:paraId="5D1254A9" w14:textId="2E80A1EE" w:rsidR="006F29D1" w:rsidRPr="006F29D1" w:rsidRDefault="006F29D1" w:rsidP="00FD01D2">
      <w:r w:rsidRPr="006F29D1">
        <w:t xml:space="preserve">Specifikace dalších </w:t>
      </w:r>
      <w:r w:rsidR="0020240D" w:rsidRPr="006F29D1">
        <w:t>spotřebních</w:t>
      </w:r>
      <w:r w:rsidRPr="006F29D1">
        <w:t xml:space="preserve"> chemikálií Zhotovitele pro provoz Linky: </w:t>
      </w:r>
    </w:p>
    <w:p w14:paraId="41DBB1F8" w14:textId="725B4BC0" w:rsidR="006F29D1" w:rsidRPr="006F29D1" w:rsidRDefault="006F29D1" w:rsidP="00FD01D2">
      <w:pPr>
        <w:rPr>
          <w:lang w:val="en-US"/>
        </w:rPr>
      </w:pPr>
    </w:p>
    <w:tbl>
      <w:tblPr>
        <w:tblStyle w:val="Mkatabulky"/>
        <w:tblpPr w:leftFromText="141" w:rightFromText="141" w:vertAnchor="text" w:tblpY="1"/>
        <w:tblOverlap w:val="never"/>
        <w:tblW w:w="5704" w:type="dxa"/>
        <w:tblLayout w:type="fixed"/>
        <w:tblLook w:val="04A0" w:firstRow="1" w:lastRow="0" w:firstColumn="1" w:lastColumn="0" w:noHBand="0" w:noVBand="1"/>
      </w:tblPr>
      <w:tblGrid>
        <w:gridCol w:w="3540"/>
        <w:gridCol w:w="1082"/>
        <w:gridCol w:w="1082"/>
        <w:tblGridChange w:id="174">
          <w:tblGrid>
            <w:gridCol w:w="3540"/>
            <w:gridCol w:w="1082"/>
            <w:gridCol w:w="1082"/>
          </w:tblGrid>
        </w:tblGridChange>
      </w:tblGrid>
      <w:tr w:rsidR="0020240D" w:rsidRPr="006F29D1" w14:paraId="758BD46C" w14:textId="156FAC2E" w:rsidTr="0046255D">
        <w:trPr>
          <w:trHeight w:val="530"/>
          <w:tblHeader/>
        </w:trPr>
        <w:tc>
          <w:tcPr>
            <w:tcW w:w="3540" w:type="dxa"/>
            <w:shd w:val="clear" w:color="auto" w:fill="BAD2E0"/>
          </w:tcPr>
          <w:p w14:paraId="2B470528" w14:textId="684E9243" w:rsidR="0020240D" w:rsidRPr="006F29D1" w:rsidRDefault="0020240D" w:rsidP="0046255D">
            <w:pPr>
              <w:rPr>
                <w:b/>
                <w:bCs/>
              </w:rPr>
            </w:pPr>
            <w:r w:rsidRPr="006F29D1">
              <w:rPr>
                <w:b/>
                <w:bCs/>
              </w:rPr>
              <w:t>Tabulka 6</w:t>
            </w:r>
          </w:p>
          <w:p w14:paraId="51F68FC9" w14:textId="6A018B05" w:rsidR="0020240D" w:rsidRDefault="0020240D" w:rsidP="0046255D">
            <w:pPr>
              <w:rPr>
                <w:b/>
                <w:bCs/>
              </w:rPr>
            </w:pPr>
            <w:r>
              <w:rPr>
                <w:b/>
                <w:bCs/>
              </w:rPr>
              <w:t>Garantovaná spotřeba</w:t>
            </w:r>
          </w:p>
          <w:p w14:paraId="288E530D" w14:textId="5126A0E0" w:rsidR="0020240D" w:rsidRPr="006F29D1" w:rsidRDefault="0020240D" w:rsidP="0046255D">
            <w:pPr>
              <w:rPr>
                <w:b/>
                <w:bCs/>
              </w:rPr>
            </w:pPr>
            <w:r>
              <w:rPr>
                <w:b/>
                <w:bCs/>
              </w:rPr>
              <w:t>Další spotřeby chemikálií</w:t>
            </w:r>
          </w:p>
        </w:tc>
        <w:tc>
          <w:tcPr>
            <w:tcW w:w="2164" w:type="dxa"/>
            <w:gridSpan w:val="2"/>
            <w:shd w:val="clear" w:color="auto" w:fill="BAD2E0"/>
          </w:tcPr>
          <w:p w14:paraId="782D0A98" w14:textId="0227AE9E" w:rsidR="0020240D" w:rsidRPr="006F29D1" w:rsidRDefault="0020240D" w:rsidP="0046255D">
            <w:pPr>
              <w:rPr>
                <w:b/>
                <w:bCs/>
                <w:sz w:val="16"/>
                <w:szCs w:val="16"/>
              </w:rPr>
            </w:pPr>
          </w:p>
        </w:tc>
      </w:tr>
      <w:tr w:rsidR="006F29D1" w:rsidRPr="006F29D1" w14:paraId="55C5FD53" w14:textId="2441C667" w:rsidTr="0046255D">
        <w:tc>
          <w:tcPr>
            <w:tcW w:w="3540" w:type="dxa"/>
            <w:shd w:val="clear" w:color="auto" w:fill="BAD2E0"/>
            <w:vAlign w:val="center"/>
          </w:tcPr>
          <w:p w14:paraId="60AC4E74" w14:textId="648E3E72" w:rsidR="006F29D1" w:rsidRPr="006F29D1" w:rsidRDefault="006F29D1" w:rsidP="0046255D">
            <w:pPr>
              <w:keepNext/>
              <w:spacing w:line="240" w:lineRule="auto"/>
              <w:rPr>
                <w:b/>
              </w:rPr>
            </w:pPr>
            <w:r w:rsidRPr="006F29D1">
              <w:rPr>
                <w:b/>
              </w:rPr>
              <w:t>Garantovan</w:t>
            </w:r>
            <w:r w:rsidR="0020240D">
              <w:rPr>
                <w:b/>
              </w:rPr>
              <w:t>ý parametr</w:t>
            </w:r>
          </w:p>
        </w:tc>
        <w:tc>
          <w:tcPr>
            <w:tcW w:w="1082" w:type="dxa"/>
            <w:shd w:val="clear" w:color="auto" w:fill="BAD2E0"/>
          </w:tcPr>
          <w:p w14:paraId="4D4AB4AC" w14:textId="296B5CB6" w:rsidR="006F29D1" w:rsidRPr="006F29D1" w:rsidRDefault="006F29D1" w:rsidP="0046255D">
            <w:pPr>
              <w:keepNext/>
              <w:rPr>
                <w:b/>
              </w:rPr>
            </w:pPr>
            <w:r w:rsidRPr="006F29D1">
              <w:rPr>
                <w:b/>
                <w:bCs/>
                <w:sz w:val="16"/>
                <w:szCs w:val="16"/>
              </w:rPr>
              <w:t>Jednotka</w:t>
            </w:r>
          </w:p>
        </w:tc>
        <w:tc>
          <w:tcPr>
            <w:tcW w:w="1082" w:type="dxa"/>
            <w:shd w:val="clear" w:color="auto" w:fill="BAD2E0"/>
          </w:tcPr>
          <w:p w14:paraId="16D08CB6" w14:textId="77777777" w:rsidR="006F29D1" w:rsidRPr="006F29D1" w:rsidRDefault="006F29D1" w:rsidP="0046255D">
            <w:pPr>
              <w:rPr>
                <w:b/>
                <w:bCs/>
                <w:sz w:val="16"/>
                <w:szCs w:val="16"/>
              </w:rPr>
            </w:pPr>
            <w:r w:rsidRPr="006F29D1">
              <w:rPr>
                <w:b/>
                <w:bCs/>
                <w:sz w:val="16"/>
                <w:szCs w:val="16"/>
              </w:rPr>
              <w:t>a)</w:t>
            </w:r>
          </w:p>
          <w:p w14:paraId="0A651E4F" w14:textId="59B2DD62" w:rsidR="006F29D1" w:rsidRPr="006F29D1" w:rsidRDefault="006F29D1" w:rsidP="0046255D">
            <w:pPr>
              <w:keepNext/>
              <w:rPr>
                <w:b/>
              </w:rPr>
            </w:pPr>
            <w:r w:rsidRPr="006F29D1">
              <w:rPr>
                <w:b/>
                <w:bCs/>
                <w:sz w:val="16"/>
                <w:szCs w:val="16"/>
              </w:rPr>
              <w:t>LP1</w:t>
            </w:r>
          </w:p>
        </w:tc>
      </w:tr>
      <w:tr w:rsidR="006F29D1" w:rsidRPr="005B240C" w14:paraId="5667A564" w14:textId="757B8D69" w:rsidTr="0046255D">
        <w:tc>
          <w:tcPr>
            <w:tcW w:w="3540" w:type="dxa"/>
            <w:vAlign w:val="center"/>
          </w:tcPr>
          <w:p w14:paraId="4A9DF26E" w14:textId="62AB2EBD" w:rsidR="006F29D1" w:rsidRPr="00976C08" w:rsidRDefault="003C0DEC" w:rsidP="0046255D">
            <w:pPr>
              <w:spacing w:line="240" w:lineRule="auto"/>
            </w:pPr>
            <w:ins w:id="175" w:author="Martin Mužila" w:date="2025-03-07T12:23:00Z" w16du:dateUtc="2025-03-07T11:23:00Z">
              <w:r>
                <w:t>NaCl</w:t>
              </w:r>
            </w:ins>
          </w:p>
        </w:tc>
        <w:tc>
          <w:tcPr>
            <w:tcW w:w="1082" w:type="dxa"/>
            <w:vAlign w:val="center"/>
          </w:tcPr>
          <w:p w14:paraId="286A401A" w14:textId="435AC448" w:rsidR="006F29D1" w:rsidRPr="005B240C" w:rsidRDefault="006628B0" w:rsidP="0046255D">
            <w:pPr>
              <w:jc w:val="center"/>
            </w:pPr>
            <w:ins w:id="176" w:author="Martin Mužila" w:date="2025-03-07T12:27:00Z" w16du:dateUtc="2025-03-07T11:27:00Z">
              <w:r>
                <w:t>k</w:t>
              </w:r>
            </w:ins>
            <w:ins w:id="177" w:author="Martin Mužila" w:date="2025-03-07T12:26:00Z" w16du:dateUtc="2025-03-07T11:26:00Z">
              <w:r>
                <w:t>g/</w:t>
              </w:r>
            </w:ins>
            <w:ins w:id="178" w:author="Martin Mužila" w:date="2025-03-07T12:27:00Z" w16du:dateUtc="2025-03-07T11:27:00Z">
              <w:r>
                <w:t>rok</w:t>
              </w:r>
            </w:ins>
          </w:p>
        </w:tc>
        <w:tc>
          <w:tcPr>
            <w:tcW w:w="1082" w:type="dxa"/>
          </w:tcPr>
          <w:p w14:paraId="1FECDA13" w14:textId="74215955" w:rsidR="006F29D1" w:rsidRDefault="006F29D1" w:rsidP="0046255D">
            <w:pPr>
              <w:jc w:val="right"/>
            </w:pPr>
            <w:r w:rsidRPr="007D111E">
              <w:rPr>
                <w:vertAlign w:val="superscript"/>
              </w:rPr>
              <w:t>1)</w:t>
            </w:r>
          </w:p>
        </w:tc>
      </w:tr>
      <w:tr w:rsidR="006628B0" w:rsidRPr="005B240C" w14:paraId="675CB6B0" w14:textId="77777777" w:rsidTr="00A96889">
        <w:tblPrEx>
          <w:tblW w:w="5704" w:type="dxa"/>
          <w:tblLayout w:type="fixed"/>
          <w:tblPrExChange w:id="179" w:author="Martin Mužila" w:date="2025-03-07T12:27:00Z" w16du:dateUtc="2025-03-07T11:27:00Z">
            <w:tblPrEx>
              <w:tblW w:w="5704" w:type="dxa"/>
              <w:tblLayout w:type="fixed"/>
            </w:tblPrEx>
          </w:tblPrExChange>
        </w:tblPrEx>
        <w:tc>
          <w:tcPr>
            <w:tcW w:w="3540" w:type="dxa"/>
            <w:vAlign w:val="center"/>
            <w:tcPrChange w:id="180" w:author="Martin Mužila" w:date="2025-03-07T12:27:00Z" w16du:dateUtc="2025-03-07T11:27:00Z">
              <w:tcPr>
                <w:tcW w:w="3540" w:type="dxa"/>
                <w:vAlign w:val="center"/>
              </w:tcPr>
            </w:tcPrChange>
          </w:tcPr>
          <w:p w14:paraId="17DFB099" w14:textId="15980175" w:rsidR="006628B0" w:rsidRPr="00976C08" w:rsidRDefault="006628B0" w:rsidP="006628B0">
            <w:pPr>
              <w:spacing w:line="240" w:lineRule="auto"/>
            </w:pPr>
            <w:ins w:id="181" w:author="Martin Mužila" w:date="2025-03-07T12:23:00Z" w16du:dateUtc="2025-03-07T11:23:00Z">
              <w:r>
                <w:t>50% NaOH</w:t>
              </w:r>
            </w:ins>
          </w:p>
        </w:tc>
        <w:tc>
          <w:tcPr>
            <w:tcW w:w="1082" w:type="dxa"/>
            <w:tcPrChange w:id="182" w:author="Martin Mužila" w:date="2025-03-07T12:27:00Z" w16du:dateUtc="2025-03-07T11:27:00Z">
              <w:tcPr>
                <w:tcW w:w="1082" w:type="dxa"/>
                <w:vAlign w:val="center"/>
              </w:tcPr>
            </w:tcPrChange>
          </w:tcPr>
          <w:p w14:paraId="7B86A702" w14:textId="0C84731A" w:rsidR="006628B0" w:rsidRPr="005B240C" w:rsidRDefault="006628B0" w:rsidP="006628B0">
            <w:pPr>
              <w:jc w:val="center"/>
            </w:pPr>
            <w:ins w:id="183" w:author="Martin Mužila" w:date="2025-03-07T12:27:00Z" w16du:dateUtc="2025-03-07T11:27:00Z">
              <w:r w:rsidRPr="007523FC">
                <w:t>kg/rok</w:t>
              </w:r>
            </w:ins>
          </w:p>
        </w:tc>
        <w:tc>
          <w:tcPr>
            <w:tcW w:w="1082" w:type="dxa"/>
            <w:tcPrChange w:id="184" w:author="Martin Mužila" w:date="2025-03-07T12:27:00Z" w16du:dateUtc="2025-03-07T11:27:00Z">
              <w:tcPr>
                <w:tcW w:w="1082" w:type="dxa"/>
              </w:tcPr>
            </w:tcPrChange>
          </w:tcPr>
          <w:p w14:paraId="77C1F83A" w14:textId="3E6D0B90" w:rsidR="006628B0" w:rsidRDefault="006628B0" w:rsidP="006628B0">
            <w:pPr>
              <w:jc w:val="right"/>
            </w:pPr>
            <w:r w:rsidRPr="007D111E">
              <w:rPr>
                <w:vertAlign w:val="superscript"/>
              </w:rPr>
              <w:t>1)</w:t>
            </w:r>
          </w:p>
        </w:tc>
      </w:tr>
      <w:tr w:rsidR="006628B0" w:rsidRPr="005B240C" w14:paraId="42AF4202" w14:textId="77777777" w:rsidTr="00A96889">
        <w:tblPrEx>
          <w:tblW w:w="5704" w:type="dxa"/>
          <w:tblLayout w:type="fixed"/>
          <w:tblPrExChange w:id="185" w:author="Martin Mužila" w:date="2025-03-07T12:27:00Z" w16du:dateUtc="2025-03-07T11:27:00Z">
            <w:tblPrEx>
              <w:tblW w:w="5704" w:type="dxa"/>
              <w:tblLayout w:type="fixed"/>
            </w:tblPrEx>
          </w:tblPrExChange>
        </w:tblPrEx>
        <w:tc>
          <w:tcPr>
            <w:tcW w:w="3540" w:type="dxa"/>
            <w:vAlign w:val="center"/>
            <w:tcPrChange w:id="186" w:author="Martin Mužila" w:date="2025-03-07T12:27:00Z" w16du:dateUtc="2025-03-07T11:27:00Z">
              <w:tcPr>
                <w:tcW w:w="3540" w:type="dxa"/>
                <w:vAlign w:val="center"/>
              </w:tcPr>
            </w:tcPrChange>
          </w:tcPr>
          <w:p w14:paraId="50BE80B4" w14:textId="3A2986D0" w:rsidR="006628B0" w:rsidRPr="00976C08" w:rsidRDefault="006628B0" w:rsidP="006628B0">
            <w:pPr>
              <w:spacing w:line="240" w:lineRule="auto"/>
            </w:pPr>
            <w:ins w:id="187" w:author="Martin Mužila" w:date="2025-03-07T12:27:00Z" w16du:dateUtc="2025-03-07T11:27:00Z">
              <w:r>
                <w:t>100% NaOH</w:t>
              </w:r>
            </w:ins>
          </w:p>
        </w:tc>
        <w:tc>
          <w:tcPr>
            <w:tcW w:w="1082" w:type="dxa"/>
            <w:tcPrChange w:id="188" w:author="Martin Mužila" w:date="2025-03-07T12:27:00Z" w16du:dateUtc="2025-03-07T11:27:00Z">
              <w:tcPr>
                <w:tcW w:w="1082" w:type="dxa"/>
                <w:vAlign w:val="center"/>
              </w:tcPr>
            </w:tcPrChange>
          </w:tcPr>
          <w:p w14:paraId="375C4FEF" w14:textId="504066BD" w:rsidR="006628B0" w:rsidRPr="005B240C" w:rsidRDefault="006628B0" w:rsidP="006628B0">
            <w:pPr>
              <w:jc w:val="center"/>
            </w:pPr>
            <w:ins w:id="189" w:author="Martin Mužila" w:date="2025-03-07T12:27:00Z" w16du:dateUtc="2025-03-07T11:27:00Z">
              <w:r w:rsidRPr="007523FC">
                <w:t>kg/rok</w:t>
              </w:r>
            </w:ins>
          </w:p>
        </w:tc>
        <w:tc>
          <w:tcPr>
            <w:tcW w:w="1082" w:type="dxa"/>
            <w:tcPrChange w:id="190" w:author="Martin Mužila" w:date="2025-03-07T12:27:00Z" w16du:dateUtc="2025-03-07T11:27:00Z">
              <w:tcPr>
                <w:tcW w:w="1082" w:type="dxa"/>
              </w:tcPr>
            </w:tcPrChange>
          </w:tcPr>
          <w:p w14:paraId="6B7355CB" w14:textId="78616C8D" w:rsidR="006628B0" w:rsidRDefault="006628B0" w:rsidP="006628B0">
            <w:pPr>
              <w:jc w:val="right"/>
            </w:pPr>
            <w:r w:rsidRPr="007D111E">
              <w:rPr>
                <w:vertAlign w:val="superscript"/>
              </w:rPr>
              <w:t>1)</w:t>
            </w:r>
          </w:p>
        </w:tc>
      </w:tr>
      <w:tr w:rsidR="006628B0" w:rsidRPr="005B240C" w14:paraId="4B513747" w14:textId="77777777" w:rsidTr="00A96889">
        <w:tblPrEx>
          <w:tblW w:w="5704" w:type="dxa"/>
          <w:tblLayout w:type="fixed"/>
          <w:tblPrExChange w:id="191" w:author="Martin Mužila" w:date="2025-03-07T12:27:00Z" w16du:dateUtc="2025-03-07T11:27:00Z">
            <w:tblPrEx>
              <w:tblW w:w="5704" w:type="dxa"/>
              <w:tblLayout w:type="fixed"/>
            </w:tblPrEx>
          </w:tblPrExChange>
        </w:tblPrEx>
        <w:tc>
          <w:tcPr>
            <w:tcW w:w="3540" w:type="dxa"/>
            <w:vAlign w:val="center"/>
            <w:tcPrChange w:id="192" w:author="Martin Mužila" w:date="2025-03-07T12:27:00Z" w16du:dateUtc="2025-03-07T11:27:00Z">
              <w:tcPr>
                <w:tcW w:w="3540" w:type="dxa"/>
                <w:vAlign w:val="center"/>
              </w:tcPr>
            </w:tcPrChange>
          </w:tcPr>
          <w:p w14:paraId="6AD9743F" w14:textId="7C94264D" w:rsidR="006628B0" w:rsidRPr="00976C08" w:rsidRDefault="006628B0" w:rsidP="006628B0">
            <w:pPr>
              <w:spacing w:line="240" w:lineRule="auto"/>
            </w:pPr>
            <w:ins w:id="193" w:author="Martin Mužila" w:date="2025-03-07T12:27:00Z" w16du:dateUtc="2025-03-07T11:27:00Z">
              <w:r>
                <w:t>30% HCl</w:t>
              </w:r>
            </w:ins>
          </w:p>
        </w:tc>
        <w:tc>
          <w:tcPr>
            <w:tcW w:w="1082" w:type="dxa"/>
            <w:tcPrChange w:id="194" w:author="Martin Mužila" w:date="2025-03-07T12:27:00Z" w16du:dateUtc="2025-03-07T11:27:00Z">
              <w:tcPr>
                <w:tcW w:w="1082" w:type="dxa"/>
                <w:vAlign w:val="center"/>
              </w:tcPr>
            </w:tcPrChange>
          </w:tcPr>
          <w:p w14:paraId="334D8DD2" w14:textId="51B246A3" w:rsidR="006628B0" w:rsidRPr="005B240C" w:rsidRDefault="006628B0" w:rsidP="006628B0">
            <w:pPr>
              <w:jc w:val="center"/>
            </w:pPr>
            <w:ins w:id="195" w:author="Martin Mužila" w:date="2025-03-07T12:27:00Z" w16du:dateUtc="2025-03-07T11:27:00Z">
              <w:r w:rsidRPr="007523FC">
                <w:t>kg/rok</w:t>
              </w:r>
            </w:ins>
          </w:p>
        </w:tc>
        <w:tc>
          <w:tcPr>
            <w:tcW w:w="1082" w:type="dxa"/>
            <w:tcPrChange w:id="196" w:author="Martin Mužila" w:date="2025-03-07T12:27:00Z" w16du:dateUtc="2025-03-07T11:27:00Z">
              <w:tcPr>
                <w:tcW w:w="1082" w:type="dxa"/>
              </w:tcPr>
            </w:tcPrChange>
          </w:tcPr>
          <w:p w14:paraId="414691B9" w14:textId="4C8E43E0" w:rsidR="006628B0" w:rsidRDefault="006628B0" w:rsidP="006628B0">
            <w:pPr>
              <w:jc w:val="right"/>
            </w:pPr>
            <w:r w:rsidRPr="007D111E">
              <w:rPr>
                <w:vertAlign w:val="superscript"/>
              </w:rPr>
              <w:t>1)</w:t>
            </w:r>
          </w:p>
        </w:tc>
      </w:tr>
      <w:tr w:rsidR="006628B0" w:rsidRPr="005B240C" w14:paraId="0F2990A7" w14:textId="77777777" w:rsidTr="00A96889">
        <w:tblPrEx>
          <w:tblW w:w="5704" w:type="dxa"/>
          <w:tblLayout w:type="fixed"/>
          <w:tblPrExChange w:id="197" w:author="Martin Mužila" w:date="2025-03-07T12:27:00Z" w16du:dateUtc="2025-03-07T11:27:00Z">
            <w:tblPrEx>
              <w:tblW w:w="5704" w:type="dxa"/>
              <w:tblLayout w:type="fixed"/>
            </w:tblPrEx>
          </w:tblPrExChange>
        </w:tblPrEx>
        <w:tc>
          <w:tcPr>
            <w:tcW w:w="3540" w:type="dxa"/>
            <w:vAlign w:val="center"/>
            <w:tcPrChange w:id="198" w:author="Martin Mužila" w:date="2025-03-07T12:27:00Z" w16du:dateUtc="2025-03-07T11:27:00Z">
              <w:tcPr>
                <w:tcW w:w="3540" w:type="dxa"/>
                <w:vAlign w:val="center"/>
              </w:tcPr>
            </w:tcPrChange>
          </w:tcPr>
          <w:p w14:paraId="57F91D29" w14:textId="1EA36D15" w:rsidR="006628B0" w:rsidRPr="00976C08" w:rsidRDefault="006628B0" w:rsidP="006628B0">
            <w:pPr>
              <w:spacing w:line="240" w:lineRule="auto"/>
            </w:pPr>
            <w:ins w:id="199" w:author="Martin Mužila" w:date="2025-03-07T12:27:00Z" w16du:dateUtc="2025-03-07T11:27:00Z">
              <w:r>
                <w:t>18% NH4OH</w:t>
              </w:r>
            </w:ins>
          </w:p>
        </w:tc>
        <w:tc>
          <w:tcPr>
            <w:tcW w:w="1082" w:type="dxa"/>
            <w:tcPrChange w:id="200" w:author="Martin Mužila" w:date="2025-03-07T12:27:00Z" w16du:dateUtc="2025-03-07T11:27:00Z">
              <w:tcPr>
                <w:tcW w:w="1082" w:type="dxa"/>
                <w:vAlign w:val="center"/>
              </w:tcPr>
            </w:tcPrChange>
          </w:tcPr>
          <w:p w14:paraId="0AE09CDE" w14:textId="3F4CBD39" w:rsidR="006628B0" w:rsidRPr="005B240C" w:rsidRDefault="006628B0" w:rsidP="006628B0">
            <w:pPr>
              <w:jc w:val="center"/>
            </w:pPr>
            <w:ins w:id="201" w:author="Martin Mužila" w:date="2025-03-07T12:27:00Z" w16du:dateUtc="2025-03-07T11:27:00Z">
              <w:r w:rsidRPr="007523FC">
                <w:t>kg/rok</w:t>
              </w:r>
            </w:ins>
          </w:p>
        </w:tc>
        <w:tc>
          <w:tcPr>
            <w:tcW w:w="1082" w:type="dxa"/>
            <w:tcPrChange w:id="202" w:author="Martin Mužila" w:date="2025-03-07T12:27:00Z" w16du:dateUtc="2025-03-07T11:27:00Z">
              <w:tcPr>
                <w:tcW w:w="1082" w:type="dxa"/>
              </w:tcPr>
            </w:tcPrChange>
          </w:tcPr>
          <w:p w14:paraId="65EEA47F" w14:textId="08CEBC86" w:rsidR="006628B0" w:rsidRDefault="006628B0" w:rsidP="006628B0">
            <w:pPr>
              <w:jc w:val="right"/>
            </w:pPr>
            <w:r w:rsidRPr="007D111E">
              <w:rPr>
                <w:vertAlign w:val="superscript"/>
              </w:rPr>
              <w:t>1)</w:t>
            </w:r>
          </w:p>
        </w:tc>
      </w:tr>
      <w:tr w:rsidR="006628B0" w:rsidRPr="005B240C" w14:paraId="1390B52A" w14:textId="77777777" w:rsidTr="00A96889">
        <w:tblPrEx>
          <w:tblW w:w="5704" w:type="dxa"/>
          <w:tblLayout w:type="fixed"/>
          <w:tblPrExChange w:id="203" w:author="Martin Mužila" w:date="2025-03-07T12:27:00Z" w16du:dateUtc="2025-03-07T11:27:00Z">
            <w:tblPrEx>
              <w:tblW w:w="5704" w:type="dxa"/>
              <w:tblLayout w:type="fixed"/>
            </w:tblPrEx>
          </w:tblPrExChange>
        </w:tblPrEx>
        <w:tc>
          <w:tcPr>
            <w:tcW w:w="3540" w:type="dxa"/>
            <w:vAlign w:val="center"/>
            <w:tcPrChange w:id="204" w:author="Martin Mužila" w:date="2025-03-07T12:27:00Z" w16du:dateUtc="2025-03-07T11:27:00Z">
              <w:tcPr>
                <w:tcW w:w="3540" w:type="dxa"/>
                <w:vAlign w:val="center"/>
              </w:tcPr>
            </w:tcPrChange>
          </w:tcPr>
          <w:p w14:paraId="489F1B74" w14:textId="57F3EC61" w:rsidR="006628B0" w:rsidRPr="00976C08" w:rsidRDefault="006628B0" w:rsidP="006628B0">
            <w:pPr>
              <w:spacing w:line="240" w:lineRule="auto"/>
            </w:pPr>
            <w:ins w:id="205" w:author="Martin Mužila" w:date="2025-03-07T12:27:00Z" w16du:dateUtc="2025-03-07T11:27:00Z">
              <w:r>
                <w:t>100% Na3PO4.10H2O</w:t>
              </w:r>
            </w:ins>
          </w:p>
        </w:tc>
        <w:tc>
          <w:tcPr>
            <w:tcW w:w="1082" w:type="dxa"/>
            <w:tcPrChange w:id="206" w:author="Martin Mužila" w:date="2025-03-07T12:27:00Z" w16du:dateUtc="2025-03-07T11:27:00Z">
              <w:tcPr>
                <w:tcW w:w="1082" w:type="dxa"/>
                <w:vAlign w:val="center"/>
              </w:tcPr>
            </w:tcPrChange>
          </w:tcPr>
          <w:p w14:paraId="1AED013E" w14:textId="7E03FDA8" w:rsidR="006628B0" w:rsidRPr="005B240C" w:rsidRDefault="006628B0" w:rsidP="006628B0">
            <w:pPr>
              <w:jc w:val="center"/>
            </w:pPr>
            <w:ins w:id="207" w:author="Martin Mužila" w:date="2025-03-07T12:27:00Z" w16du:dateUtc="2025-03-07T11:27:00Z">
              <w:r w:rsidRPr="007523FC">
                <w:t>kg/rok</w:t>
              </w:r>
            </w:ins>
          </w:p>
        </w:tc>
        <w:tc>
          <w:tcPr>
            <w:tcW w:w="1082" w:type="dxa"/>
            <w:tcPrChange w:id="208" w:author="Martin Mužila" w:date="2025-03-07T12:27:00Z" w16du:dateUtc="2025-03-07T11:27:00Z">
              <w:tcPr>
                <w:tcW w:w="1082" w:type="dxa"/>
              </w:tcPr>
            </w:tcPrChange>
          </w:tcPr>
          <w:p w14:paraId="115561AC" w14:textId="7E23137A" w:rsidR="006628B0" w:rsidRDefault="006628B0" w:rsidP="006628B0">
            <w:pPr>
              <w:jc w:val="right"/>
            </w:pPr>
            <w:r w:rsidRPr="007D111E">
              <w:rPr>
                <w:vertAlign w:val="superscript"/>
              </w:rPr>
              <w:t>1)</w:t>
            </w:r>
          </w:p>
        </w:tc>
      </w:tr>
      <w:tr w:rsidR="006628B0" w:rsidRPr="005B240C" w14:paraId="53F9E3F2" w14:textId="77777777" w:rsidTr="00A96889">
        <w:tblPrEx>
          <w:tblW w:w="5704" w:type="dxa"/>
          <w:tblLayout w:type="fixed"/>
          <w:tblPrExChange w:id="209" w:author="Martin Mužila" w:date="2025-03-07T12:27:00Z" w16du:dateUtc="2025-03-07T11:27:00Z">
            <w:tblPrEx>
              <w:tblW w:w="5704" w:type="dxa"/>
              <w:tblLayout w:type="fixed"/>
            </w:tblPrEx>
          </w:tblPrExChange>
        </w:tblPrEx>
        <w:tc>
          <w:tcPr>
            <w:tcW w:w="3540" w:type="dxa"/>
            <w:vAlign w:val="center"/>
            <w:tcPrChange w:id="210" w:author="Martin Mužila" w:date="2025-03-07T12:27:00Z" w16du:dateUtc="2025-03-07T11:27:00Z">
              <w:tcPr>
                <w:tcW w:w="3540" w:type="dxa"/>
                <w:vAlign w:val="center"/>
              </w:tcPr>
            </w:tcPrChange>
          </w:tcPr>
          <w:p w14:paraId="411CC08E" w14:textId="4188C87C" w:rsidR="006628B0" w:rsidRPr="00976C08" w:rsidRDefault="006628B0" w:rsidP="006628B0">
            <w:pPr>
              <w:spacing w:line="240" w:lineRule="auto"/>
            </w:pPr>
            <w:ins w:id="211" w:author="Martin Mužila" w:date="2025-03-07T12:27:00Z" w16du:dateUtc="2025-03-07T11:27:00Z">
              <w:r>
                <w:t>100% kyselina citronová</w:t>
              </w:r>
            </w:ins>
          </w:p>
        </w:tc>
        <w:tc>
          <w:tcPr>
            <w:tcW w:w="1082" w:type="dxa"/>
            <w:tcPrChange w:id="212" w:author="Martin Mužila" w:date="2025-03-07T12:27:00Z" w16du:dateUtc="2025-03-07T11:27:00Z">
              <w:tcPr>
                <w:tcW w:w="1082" w:type="dxa"/>
                <w:vAlign w:val="center"/>
              </w:tcPr>
            </w:tcPrChange>
          </w:tcPr>
          <w:p w14:paraId="0713CBD9" w14:textId="7A2720F2" w:rsidR="006628B0" w:rsidRPr="005B240C" w:rsidRDefault="006628B0" w:rsidP="006628B0">
            <w:pPr>
              <w:jc w:val="center"/>
            </w:pPr>
            <w:ins w:id="213" w:author="Martin Mužila" w:date="2025-03-07T12:27:00Z" w16du:dateUtc="2025-03-07T11:27:00Z">
              <w:r w:rsidRPr="007523FC">
                <w:t>kg/rok</w:t>
              </w:r>
            </w:ins>
          </w:p>
        </w:tc>
        <w:tc>
          <w:tcPr>
            <w:tcW w:w="1082" w:type="dxa"/>
            <w:tcPrChange w:id="214" w:author="Martin Mužila" w:date="2025-03-07T12:27:00Z" w16du:dateUtc="2025-03-07T11:27:00Z">
              <w:tcPr>
                <w:tcW w:w="1082" w:type="dxa"/>
              </w:tcPr>
            </w:tcPrChange>
          </w:tcPr>
          <w:p w14:paraId="1D800985" w14:textId="22AF355F" w:rsidR="006628B0" w:rsidRDefault="006628B0" w:rsidP="006628B0">
            <w:pPr>
              <w:jc w:val="right"/>
            </w:pPr>
            <w:r w:rsidRPr="007D111E">
              <w:rPr>
                <w:vertAlign w:val="superscript"/>
              </w:rPr>
              <w:t>1)</w:t>
            </w:r>
          </w:p>
        </w:tc>
      </w:tr>
      <w:tr w:rsidR="006628B0" w:rsidRPr="005B240C" w14:paraId="06356F69" w14:textId="77777777" w:rsidTr="0046255D">
        <w:tc>
          <w:tcPr>
            <w:tcW w:w="3540" w:type="dxa"/>
            <w:vAlign w:val="center"/>
          </w:tcPr>
          <w:p w14:paraId="34AA9055" w14:textId="37801A09" w:rsidR="006628B0" w:rsidRPr="00976C08" w:rsidRDefault="006628B0" w:rsidP="006628B0">
            <w:pPr>
              <w:spacing w:line="240" w:lineRule="auto"/>
            </w:pPr>
            <w:ins w:id="215" w:author="Martin Mužila" w:date="2025-03-07T12:27:00Z" w16du:dateUtc="2025-03-07T11:27:00Z">
              <w:r>
                <w:t>Antiscalant</w:t>
              </w:r>
            </w:ins>
          </w:p>
        </w:tc>
        <w:tc>
          <w:tcPr>
            <w:tcW w:w="1082" w:type="dxa"/>
            <w:vAlign w:val="center"/>
          </w:tcPr>
          <w:p w14:paraId="0E6FE96B" w14:textId="77777777" w:rsidR="006628B0" w:rsidRPr="005B240C" w:rsidRDefault="006628B0" w:rsidP="006628B0">
            <w:pPr>
              <w:jc w:val="center"/>
            </w:pPr>
          </w:p>
        </w:tc>
        <w:tc>
          <w:tcPr>
            <w:tcW w:w="1082" w:type="dxa"/>
          </w:tcPr>
          <w:p w14:paraId="765A6DDB" w14:textId="369F2F57" w:rsidR="006628B0" w:rsidRDefault="006628B0" w:rsidP="006628B0">
            <w:pPr>
              <w:jc w:val="right"/>
            </w:pPr>
            <w:r w:rsidRPr="007D111E">
              <w:rPr>
                <w:vertAlign w:val="superscript"/>
              </w:rPr>
              <w:t>1)</w:t>
            </w:r>
          </w:p>
        </w:tc>
      </w:tr>
      <w:tr w:rsidR="006628B0" w:rsidRPr="005B240C" w14:paraId="500565FA" w14:textId="77777777" w:rsidTr="0046255D">
        <w:tc>
          <w:tcPr>
            <w:tcW w:w="3540" w:type="dxa"/>
            <w:vAlign w:val="center"/>
          </w:tcPr>
          <w:p w14:paraId="4AFFC491" w14:textId="77777777" w:rsidR="006628B0" w:rsidRPr="00976C08" w:rsidRDefault="006628B0" w:rsidP="006628B0">
            <w:pPr>
              <w:spacing w:line="240" w:lineRule="auto"/>
            </w:pPr>
          </w:p>
        </w:tc>
        <w:tc>
          <w:tcPr>
            <w:tcW w:w="1082" w:type="dxa"/>
            <w:vAlign w:val="center"/>
          </w:tcPr>
          <w:p w14:paraId="5124DC12" w14:textId="77777777" w:rsidR="006628B0" w:rsidRPr="005B240C" w:rsidRDefault="006628B0" w:rsidP="006628B0">
            <w:pPr>
              <w:jc w:val="center"/>
            </w:pPr>
          </w:p>
        </w:tc>
        <w:tc>
          <w:tcPr>
            <w:tcW w:w="1082" w:type="dxa"/>
          </w:tcPr>
          <w:p w14:paraId="0E1B7FE0" w14:textId="13E7EE6E" w:rsidR="006628B0" w:rsidRDefault="006628B0" w:rsidP="006628B0">
            <w:pPr>
              <w:jc w:val="right"/>
            </w:pPr>
            <w:r w:rsidRPr="007D111E">
              <w:rPr>
                <w:vertAlign w:val="superscript"/>
              </w:rPr>
              <w:t>1)</w:t>
            </w:r>
          </w:p>
        </w:tc>
      </w:tr>
      <w:tr w:rsidR="006628B0" w:rsidRPr="005B240C" w14:paraId="5411C573" w14:textId="77777777" w:rsidTr="0046255D">
        <w:tc>
          <w:tcPr>
            <w:tcW w:w="3540" w:type="dxa"/>
            <w:vAlign w:val="center"/>
          </w:tcPr>
          <w:p w14:paraId="7A260B19" w14:textId="77777777" w:rsidR="006628B0" w:rsidRPr="00976C08" w:rsidRDefault="006628B0" w:rsidP="006628B0">
            <w:pPr>
              <w:spacing w:line="240" w:lineRule="auto"/>
            </w:pPr>
          </w:p>
        </w:tc>
        <w:tc>
          <w:tcPr>
            <w:tcW w:w="1082" w:type="dxa"/>
            <w:vAlign w:val="center"/>
          </w:tcPr>
          <w:p w14:paraId="2084B1C6" w14:textId="77777777" w:rsidR="006628B0" w:rsidRPr="005B240C" w:rsidRDefault="006628B0" w:rsidP="006628B0">
            <w:pPr>
              <w:jc w:val="center"/>
            </w:pPr>
          </w:p>
        </w:tc>
        <w:tc>
          <w:tcPr>
            <w:tcW w:w="1082" w:type="dxa"/>
          </w:tcPr>
          <w:p w14:paraId="1DA4BDCB" w14:textId="43B2B2ED" w:rsidR="006628B0" w:rsidRDefault="006628B0" w:rsidP="006628B0">
            <w:pPr>
              <w:jc w:val="right"/>
            </w:pPr>
            <w:r w:rsidRPr="007D111E">
              <w:rPr>
                <w:vertAlign w:val="superscript"/>
              </w:rPr>
              <w:t>1)</w:t>
            </w:r>
          </w:p>
        </w:tc>
      </w:tr>
      <w:tr w:rsidR="006628B0" w:rsidRPr="005B240C" w14:paraId="70C89394" w14:textId="77777777" w:rsidTr="0046255D">
        <w:tc>
          <w:tcPr>
            <w:tcW w:w="3540" w:type="dxa"/>
            <w:vAlign w:val="center"/>
          </w:tcPr>
          <w:p w14:paraId="48D0A92A" w14:textId="77777777" w:rsidR="006628B0" w:rsidRPr="00976C08" w:rsidRDefault="006628B0" w:rsidP="006628B0">
            <w:pPr>
              <w:spacing w:line="240" w:lineRule="auto"/>
            </w:pPr>
          </w:p>
        </w:tc>
        <w:tc>
          <w:tcPr>
            <w:tcW w:w="1082" w:type="dxa"/>
            <w:vAlign w:val="center"/>
          </w:tcPr>
          <w:p w14:paraId="07F688AD" w14:textId="77777777" w:rsidR="006628B0" w:rsidRPr="005B240C" w:rsidRDefault="006628B0" w:rsidP="006628B0">
            <w:pPr>
              <w:jc w:val="center"/>
            </w:pPr>
          </w:p>
        </w:tc>
        <w:tc>
          <w:tcPr>
            <w:tcW w:w="1082" w:type="dxa"/>
          </w:tcPr>
          <w:p w14:paraId="17E61537" w14:textId="3986F415" w:rsidR="006628B0" w:rsidRDefault="006628B0" w:rsidP="006628B0">
            <w:pPr>
              <w:jc w:val="right"/>
            </w:pPr>
            <w:r w:rsidRPr="007D111E">
              <w:rPr>
                <w:vertAlign w:val="superscript"/>
              </w:rPr>
              <w:t>1)</w:t>
            </w:r>
          </w:p>
        </w:tc>
      </w:tr>
      <w:tr w:rsidR="006628B0" w:rsidRPr="005B240C" w14:paraId="39D3FBA5" w14:textId="77777777" w:rsidTr="0046255D">
        <w:tc>
          <w:tcPr>
            <w:tcW w:w="3540" w:type="dxa"/>
            <w:vAlign w:val="center"/>
          </w:tcPr>
          <w:p w14:paraId="59D2823C" w14:textId="77777777" w:rsidR="006628B0" w:rsidRPr="00976C08" w:rsidRDefault="006628B0" w:rsidP="006628B0">
            <w:pPr>
              <w:spacing w:line="240" w:lineRule="auto"/>
            </w:pPr>
          </w:p>
        </w:tc>
        <w:tc>
          <w:tcPr>
            <w:tcW w:w="1082" w:type="dxa"/>
            <w:vAlign w:val="center"/>
          </w:tcPr>
          <w:p w14:paraId="7BDB202B" w14:textId="77777777" w:rsidR="006628B0" w:rsidRPr="005B240C" w:rsidRDefault="006628B0" w:rsidP="006628B0">
            <w:pPr>
              <w:jc w:val="center"/>
            </w:pPr>
          </w:p>
        </w:tc>
        <w:tc>
          <w:tcPr>
            <w:tcW w:w="1082" w:type="dxa"/>
          </w:tcPr>
          <w:p w14:paraId="206E12CD" w14:textId="094E9622" w:rsidR="006628B0" w:rsidRDefault="006628B0" w:rsidP="006628B0">
            <w:pPr>
              <w:jc w:val="right"/>
            </w:pPr>
            <w:r w:rsidRPr="007D111E">
              <w:rPr>
                <w:vertAlign w:val="superscript"/>
              </w:rPr>
              <w:t>1)</w:t>
            </w:r>
          </w:p>
        </w:tc>
      </w:tr>
      <w:tr w:rsidR="006628B0" w:rsidRPr="005B240C" w14:paraId="15F4CF22" w14:textId="77777777" w:rsidTr="0046255D">
        <w:tc>
          <w:tcPr>
            <w:tcW w:w="5704" w:type="dxa"/>
            <w:gridSpan w:val="3"/>
            <w:vAlign w:val="center"/>
          </w:tcPr>
          <w:p w14:paraId="2567B0C2" w14:textId="420894B0" w:rsidR="006628B0" w:rsidRDefault="006628B0" w:rsidP="006628B0">
            <w:r w:rsidRPr="006F29D1">
              <w:rPr>
                <w:sz w:val="16"/>
                <w:szCs w:val="16"/>
                <w:vertAlign w:val="superscript"/>
              </w:rPr>
              <w:t>1)</w:t>
            </w:r>
            <w:r w:rsidRPr="006F29D1">
              <w:rPr>
                <w:sz w:val="16"/>
                <w:szCs w:val="16"/>
              </w:rPr>
              <w:t xml:space="preserve"> Musí být uvedena maximální hodnota platná pro zátěžový stav.</w:t>
            </w:r>
            <w:r w:rsidRPr="006F29D1">
              <w:rPr>
                <w:sz w:val="16"/>
                <w:szCs w:val="16"/>
              </w:rPr>
              <w:br/>
            </w:r>
          </w:p>
        </w:tc>
      </w:tr>
      <w:bookmarkEnd w:id="169"/>
    </w:tbl>
    <w:p w14:paraId="65B75D5C" w14:textId="77777777" w:rsidR="0046255D" w:rsidRDefault="0046255D" w:rsidP="00FD01D2">
      <w:pPr>
        <w:rPr>
          <w:lang w:val="en-US"/>
        </w:rPr>
      </w:pPr>
    </w:p>
    <w:p w14:paraId="08940CA2" w14:textId="77777777" w:rsidR="0046255D" w:rsidRPr="0046255D" w:rsidRDefault="0046255D" w:rsidP="0046255D">
      <w:pPr>
        <w:rPr>
          <w:lang w:val="en-US"/>
        </w:rPr>
      </w:pPr>
    </w:p>
    <w:p w14:paraId="74D142C0" w14:textId="77777777" w:rsidR="0046255D" w:rsidRPr="0046255D" w:rsidRDefault="0046255D" w:rsidP="0046255D">
      <w:pPr>
        <w:rPr>
          <w:lang w:val="en-US"/>
        </w:rPr>
      </w:pPr>
    </w:p>
    <w:p w14:paraId="1E1362E0" w14:textId="77777777" w:rsidR="0046255D" w:rsidRPr="0046255D" w:rsidRDefault="0046255D" w:rsidP="0046255D">
      <w:pPr>
        <w:rPr>
          <w:lang w:val="en-US"/>
        </w:rPr>
      </w:pPr>
    </w:p>
    <w:p w14:paraId="67749706" w14:textId="77777777" w:rsidR="0046255D" w:rsidRPr="0046255D" w:rsidRDefault="0046255D" w:rsidP="0046255D">
      <w:pPr>
        <w:rPr>
          <w:lang w:val="en-US"/>
        </w:rPr>
      </w:pPr>
    </w:p>
    <w:p w14:paraId="73DC1A98" w14:textId="77777777" w:rsidR="0046255D" w:rsidRPr="0046255D" w:rsidRDefault="0046255D" w:rsidP="0046255D">
      <w:pPr>
        <w:rPr>
          <w:lang w:val="en-US"/>
        </w:rPr>
      </w:pPr>
    </w:p>
    <w:p w14:paraId="20DFD60E" w14:textId="77777777" w:rsidR="0046255D" w:rsidRPr="0046255D" w:rsidRDefault="0046255D" w:rsidP="0046255D">
      <w:pPr>
        <w:rPr>
          <w:lang w:val="en-US"/>
        </w:rPr>
      </w:pPr>
    </w:p>
    <w:p w14:paraId="61307250" w14:textId="77777777" w:rsidR="0046255D" w:rsidRPr="0046255D" w:rsidRDefault="0046255D" w:rsidP="0046255D">
      <w:pPr>
        <w:rPr>
          <w:lang w:val="en-US"/>
        </w:rPr>
      </w:pPr>
    </w:p>
    <w:p w14:paraId="46857490" w14:textId="77777777" w:rsidR="0046255D" w:rsidRPr="0046255D" w:rsidRDefault="0046255D" w:rsidP="0046255D">
      <w:pPr>
        <w:rPr>
          <w:lang w:val="en-US"/>
        </w:rPr>
      </w:pPr>
    </w:p>
    <w:p w14:paraId="1CB16E95" w14:textId="77777777" w:rsidR="0046255D" w:rsidRDefault="0046255D" w:rsidP="00FD01D2">
      <w:pPr>
        <w:rPr>
          <w:lang w:val="en-US"/>
        </w:rPr>
      </w:pPr>
    </w:p>
    <w:p w14:paraId="3375F4C5" w14:textId="2D784ACC" w:rsidR="006F29D1" w:rsidRDefault="0046255D" w:rsidP="0046255D">
      <w:pPr>
        <w:tabs>
          <w:tab w:val="left" w:pos="3228"/>
        </w:tabs>
        <w:rPr>
          <w:ins w:id="216" w:author="Martin Mužila" w:date="2025-03-07T12:29:00Z" w16du:dateUtc="2025-03-07T11:29:00Z"/>
          <w:lang w:val="en-US"/>
        </w:rPr>
      </w:pPr>
      <w:r>
        <w:rPr>
          <w:lang w:val="en-US"/>
        </w:rPr>
        <w:tab/>
      </w:r>
      <w:r>
        <w:rPr>
          <w:lang w:val="en-US"/>
        </w:rPr>
        <w:br w:type="textWrapping" w:clear="all"/>
      </w:r>
    </w:p>
    <w:p w14:paraId="50A7AC4B" w14:textId="2BD3DB7D" w:rsidR="002C50EB" w:rsidRPr="002C50EB" w:rsidRDefault="002C50EB">
      <w:pPr>
        <w:tabs>
          <w:tab w:val="left" w:pos="3360"/>
        </w:tabs>
        <w:rPr>
          <w:lang w:val="en-US"/>
        </w:rPr>
        <w:pPrChange w:id="217" w:author="Martin Mužila" w:date="2025-03-07T12:29:00Z" w16du:dateUtc="2025-03-07T11:29:00Z">
          <w:pPr>
            <w:tabs>
              <w:tab w:val="left" w:pos="3228"/>
            </w:tabs>
          </w:pPr>
        </w:pPrChange>
      </w:pPr>
    </w:p>
    <w:sectPr w:rsidR="002C50EB" w:rsidRPr="002C50EB" w:rsidSect="00BD54A0">
      <w:pgSz w:w="11907" w:h="16839" w:code="9"/>
      <w:pgMar w:top="1984" w:right="851" w:bottom="1417" w:left="1418"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DB887" w14:textId="77777777" w:rsidR="00F2215F" w:rsidRDefault="00F2215F" w:rsidP="009E4B94">
      <w:pPr>
        <w:spacing w:line="240" w:lineRule="auto"/>
      </w:pPr>
      <w:r>
        <w:separator/>
      </w:r>
    </w:p>
  </w:endnote>
  <w:endnote w:type="continuationSeparator" w:id="0">
    <w:p w14:paraId="34029D61" w14:textId="77777777" w:rsidR="00F2215F" w:rsidRDefault="00F2215F" w:rsidP="009E4B94">
      <w:pPr>
        <w:spacing w:line="240" w:lineRule="auto"/>
      </w:pPr>
      <w:r>
        <w:continuationSeparator/>
      </w:r>
    </w:p>
  </w:endnote>
  <w:endnote w:type="continuationNotice" w:id="1">
    <w:p w14:paraId="6A5ABC11" w14:textId="77777777" w:rsidR="00F2215F" w:rsidRDefault="00F221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93E56" w14:textId="77777777" w:rsidR="008B5D7B" w:rsidRDefault="008B5D7B"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CC5DF8B" w:rsidR="008B5D7B" w:rsidRDefault="008B5D7B" w:rsidP="008D2FBD">
                          <w:pPr>
                            <w:pStyle w:val="Zpat"/>
                          </w:pPr>
                          <w:r>
                            <w:fldChar w:fldCharType="begin"/>
                          </w:r>
                          <w:r>
                            <w:instrText xml:space="preserve"> PAGE  </w:instrText>
                          </w:r>
                          <w:r>
                            <w:fldChar w:fldCharType="separate"/>
                          </w:r>
                          <w:r>
                            <w:t>1</w:t>
                          </w:r>
                          <w:r>
                            <w:fldChar w:fldCharType="end"/>
                          </w:r>
                          <w:r>
                            <w:t>/</w:t>
                          </w:r>
                          <w:fldSimple w:instr=" SECTIONPAGES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1CC5DF8B" w:rsidR="008B5D7B" w:rsidRDefault="008B5D7B" w:rsidP="008D2FBD">
                    <w:pPr>
                      <w:pStyle w:val="Zpat"/>
                    </w:pPr>
                    <w:r>
                      <w:fldChar w:fldCharType="begin"/>
                    </w:r>
                    <w:r>
                      <w:instrText xml:space="preserve"> PAGE  </w:instrText>
                    </w:r>
                    <w:r>
                      <w:fldChar w:fldCharType="separate"/>
                    </w:r>
                    <w:r>
                      <w:t>1</w:t>
                    </w:r>
                    <w:r>
                      <w:fldChar w:fldCharType="end"/>
                    </w:r>
                    <w:r>
                      <w:t>/</w:t>
                    </w:r>
                    <w:fldSimple w:instr=" SECTIONPAGES  ">
                      <w:r>
                        <w:rPr>
                          <w:noProof/>
                        </w:rPr>
                        <w:t>1</w:t>
                      </w:r>
                    </w:fldSimple>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429EEE2E" w14:textId="77777777" w:rsidTr="008D2FBD">
                            <w:trPr>
                              <w:trHeight w:val="482"/>
                              <w:jc w:val="right"/>
                            </w:trPr>
                            <w:tc>
                              <w:tcPr>
                                <w:tcW w:w="6804" w:type="dxa"/>
                                <w:shd w:val="clear" w:color="auto" w:fill="auto"/>
                                <w:vAlign w:val="bottom"/>
                              </w:tcPr>
                              <w:p w14:paraId="73CE0B93" w14:textId="496716FE" w:rsidR="008B5D7B" w:rsidRPr="00414021" w:rsidRDefault="008B5D7B" w:rsidP="008D2FBD">
                                <w:pPr>
                                  <w:pStyle w:val="Template-FilePath"/>
                                  <w:jc w:val="right"/>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66242437" w14:textId="77777777" w:rsidR="008B5D7B" w:rsidRPr="00414021" w:rsidRDefault="008B5D7B"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429EEE2E" w14:textId="77777777" w:rsidTr="008D2FBD">
                      <w:trPr>
                        <w:trHeight w:val="482"/>
                        <w:jc w:val="right"/>
                      </w:trPr>
                      <w:tc>
                        <w:tcPr>
                          <w:tcW w:w="6804" w:type="dxa"/>
                          <w:shd w:val="clear" w:color="auto" w:fill="auto"/>
                          <w:vAlign w:val="bottom"/>
                        </w:tcPr>
                        <w:p w14:paraId="73CE0B93" w14:textId="496716FE" w:rsidR="008B5D7B" w:rsidRPr="00414021" w:rsidRDefault="008B5D7B" w:rsidP="008D2FBD">
                          <w:pPr>
                            <w:pStyle w:val="Template-FilePath"/>
                            <w:jc w:val="right"/>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66242437" w14:textId="77777777" w:rsidR="008B5D7B" w:rsidRPr="00414021" w:rsidRDefault="008B5D7B"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14:paraId="21F0C557" w14:textId="77777777" w:rsidTr="008D2FBD">
      <w:trPr>
        <w:trHeight w:hRule="exact" w:val="284"/>
        <w:jc w:val="right"/>
      </w:trPr>
      <w:tc>
        <w:tcPr>
          <w:tcW w:w="6824" w:type="dxa"/>
          <w:shd w:val="clear" w:color="auto" w:fill="auto"/>
          <w:vAlign w:val="bottom"/>
        </w:tcPr>
        <w:p w14:paraId="65A910A7" w14:textId="77777777" w:rsidR="008B5D7B" w:rsidRDefault="008B5D7B" w:rsidP="008D2FBD">
          <w:pPr>
            <w:pStyle w:val="Template-DocId"/>
            <w:jc w:val="right"/>
          </w:pPr>
          <w:r>
            <w:t>ID. dok</w:t>
          </w:r>
        </w:p>
      </w:tc>
    </w:tr>
  </w:tbl>
  <w:p w14:paraId="2CCF58F3" w14:textId="77777777" w:rsidR="008B5D7B" w:rsidRDefault="008B5D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B5682" w14:textId="029256CD" w:rsidR="008B5D7B" w:rsidRPr="00320824" w:rsidRDefault="00CD458C">
    <w:pPr>
      <w:pStyle w:val="Zpat"/>
    </w:pPr>
    <w:bookmarkStart w:id="24" w:name="ReportLogo"/>
    <w:r>
      <w:rPr>
        <w:noProof/>
      </w:rPr>
      <w:drawing>
        <wp:anchor distT="0" distB="0" distL="114300" distR="114300" simplePos="0" relativeHeight="251735040" behindDoc="0" locked="0" layoutInCell="1" allowOverlap="1" wp14:anchorId="43BAF936" wp14:editId="06F32911">
          <wp:simplePos x="0" y="0"/>
          <wp:positionH relativeFrom="column">
            <wp:posOffset>4669790</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8B5D7B">
      <w:rPr>
        <w:noProof/>
      </w:rPr>
      <w:drawing>
        <wp:anchor distT="0" distB="0" distL="0" distR="0" simplePos="0" relativeHeight="251671552" behindDoc="0" locked="0" layoutInCell="1" allowOverlap="1" wp14:anchorId="1BD69387" wp14:editId="312CD441">
          <wp:simplePos x="0" y="0"/>
          <wp:positionH relativeFrom="margin">
            <wp:posOffset>-360000</wp:posOffset>
          </wp:positionH>
          <wp:positionV relativeFrom="page">
            <wp:align>bottom</wp:align>
          </wp:positionV>
          <wp:extent cx="4838684" cy="810000"/>
          <wp:effectExtent l="0" t="0" r="0" b="0"/>
          <wp:wrapNone/>
          <wp:docPr id="17"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2"/>
                  <a:srcRect/>
                  <a:stretch/>
                </pic:blipFill>
                <pic:spPr>
                  <a:xfrm>
                    <a:off x="0" y="0"/>
                    <a:ext cx="4838684" cy="810000"/>
                  </a:xfrm>
                  <a:prstGeom prst="rect">
                    <a:avLst/>
                  </a:prstGeom>
                </pic:spPr>
              </pic:pic>
            </a:graphicData>
          </a:graphic>
        </wp:anchor>
      </w:drawing>
    </w:r>
    <w:bookmarkEnd w:id="24"/>
    <w:r w:rsidR="008B5D7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79483" w14:textId="77777777" w:rsidR="008B5D7B" w:rsidRDefault="008B5D7B"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14:paraId="3B8B5A69" w14:textId="77777777" w:rsidTr="001B323E">
                            <w:tc>
                              <w:tcPr>
                                <w:tcW w:w="1928" w:type="dxa"/>
                                <w:vAlign w:val="bottom"/>
                              </w:tcPr>
                              <w:p w14:paraId="2D4BF3C7" w14:textId="77777777" w:rsidR="008B5D7B" w:rsidRDefault="008B5D7B">
                                <w:pPr>
                                  <w:pStyle w:val="Zpat"/>
                                </w:pPr>
                                <w:bookmarkStart w:id="61" w:name="OFF_LegalName"/>
                                <w:r>
                                  <w:t>Rambøll Danmark A/S</w:t>
                                </w:r>
                                <w:bookmarkEnd w:id="61"/>
                              </w:p>
                              <w:p w14:paraId="55D3DB27" w14:textId="77777777" w:rsidR="008B5D7B" w:rsidRDefault="008B5D7B">
                                <w:pPr>
                                  <w:pStyle w:val="Zpat"/>
                                </w:pPr>
                                <w:bookmarkStart w:id="62" w:name="OFF_Cvr"/>
                                <w:r>
                                  <w:t>DK reg.no. 35128417</w:t>
                                </w:r>
                                <w:bookmarkEnd w:id="62"/>
                              </w:p>
                            </w:tc>
                          </w:tr>
                          <w:tr w:rsidR="008B5D7B" w14:paraId="76E54A60" w14:textId="77777777" w:rsidTr="001B323E">
                            <w:trPr>
                              <w:trHeight w:hRule="exact" w:val="851"/>
                            </w:trPr>
                            <w:tc>
                              <w:tcPr>
                                <w:tcW w:w="1928" w:type="dxa"/>
                              </w:tcPr>
                              <w:p w14:paraId="6C182F8E" w14:textId="77777777" w:rsidR="008B5D7B" w:rsidRDefault="008B5D7B">
                                <w:pPr>
                                  <w:pStyle w:val="Zpat"/>
                                </w:pPr>
                              </w:p>
                            </w:tc>
                          </w:tr>
                        </w:tbl>
                        <w:p w14:paraId="55634560" w14:textId="77777777" w:rsidR="008B5D7B" w:rsidRDefault="008B5D7B"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14:paraId="3B8B5A69" w14:textId="77777777" w:rsidTr="001B323E">
                      <w:tc>
                        <w:tcPr>
                          <w:tcW w:w="1928" w:type="dxa"/>
                          <w:vAlign w:val="bottom"/>
                        </w:tcPr>
                        <w:p w14:paraId="2D4BF3C7" w14:textId="77777777" w:rsidR="008B5D7B" w:rsidRDefault="008B5D7B">
                          <w:pPr>
                            <w:pStyle w:val="Zpat"/>
                          </w:pPr>
                          <w:bookmarkStart w:id="63" w:name="OFF_LegalName"/>
                          <w:r>
                            <w:t>Rambøll Danmark A/S</w:t>
                          </w:r>
                          <w:bookmarkEnd w:id="63"/>
                        </w:p>
                        <w:p w14:paraId="55D3DB27" w14:textId="77777777" w:rsidR="008B5D7B" w:rsidRDefault="008B5D7B">
                          <w:pPr>
                            <w:pStyle w:val="Zpat"/>
                          </w:pPr>
                          <w:bookmarkStart w:id="64" w:name="OFF_Cvr"/>
                          <w:r>
                            <w:t>DK reg.no. 35128417</w:t>
                          </w:r>
                          <w:bookmarkEnd w:id="64"/>
                        </w:p>
                      </w:tc>
                    </w:tr>
                    <w:tr w:rsidR="008B5D7B" w14:paraId="76E54A60" w14:textId="77777777" w:rsidTr="001B323E">
                      <w:trPr>
                        <w:trHeight w:hRule="exact" w:val="851"/>
                      </w:trPr>
                      <w:tc>
                        <w:tcPr>
                          <w:tcW w:w="1928" w:type="dxa"/>
                        </w:tcPr>
                        <w:p w14:paraId="6C182F8E" w14:textId="77777777" w:rsidR="008B5D7B" w:rsidRDefault="008B5D7B">
                          <w:pPr>
                            <w:pStyle w:val="Zpat"/>
                          </w:pPr>
                        </w:p>
                      </w:tc>
                    </w:tr>
                  </w:tbl>
                  <w:p w14:paraId="55634560" w14:textId="77777777" w:rsidR="008B5D7B" w:rsidRDefault="008B5D7B"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A08DFB1" w14:textId="77777777" w:rsidTr="00134F89">
                            <w:trPr>
                              <w:trHeight w:val="482"/>
                            </w:trPr>
                            <w:tc>
                              <w:tcPr>
                                <w:tcW w:w="6804" w:type="dxa"/>
                                <w:shd w:val="clear" w:color="auto" w:fill="auto"/>
                                <w:vAlign w:val="bottom"/>
                              </w:tcPr>
                              <w:p w14:paraId="51CE1502" w14:textId="31C83A3A" w:rsidR="008B5D7B" w:rsidRPr="00414021" w:rsidRDefault="008B5D7B" w:rsidP="00414021">
                                <w:pPr>
                                  <w:pStyle w:val="Template-FilePath"/>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717A6DB4" w14:textId="77777777" w:rsidR="008B5D7B" w:rsidRPr="00414021" w:rsidRDefault="008B5D7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A08DFB1" w14:textId="77777777" w:rsidTr="00134F89">
                      <w:trPr>
                        <w:trHeight w:val="482"/>
                      </w:trPr>
                      <w:tc>
                        <w:tcPr>
                          <w:tcW w:w="6804" w:type="dxa"/>
                          <w:shd w:val="clear" w:color="auto" w:fill="auto"/>
                          <w:vAlign w:val="bottom"/>
                        </w:tcPr>
                        <w:p w14:paraId="51CE1502" w14:textId="31C83A3A" w:rsidR="008B5D7B" w:rsidRPr="00414021" w:rsidRDefault="008B5D7B" w:rsidP="00414021">
                          <w:pPr>
                            <w:pStyle w:val="Template-FilePath"/>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717A6DB4" w14:textId="77777777" w:rsidR="008B5D7B" w:rsidRPr="00414021" w:rsidRDefault="008B5D7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rsidRPr="00555C46" w14:paraId="19E5B53C" w14:textId="77777777" w:rsidTr="004F5D4F">
      <w:trPr>
        <w:trHeight w:val="284"/>
      </w:trPr>
      <w:tc>
        <w:tcPr>
          <w:tcW w:w="6824" w:type="dxa"/>
          <w:shd w:val="clear" w:color="auto" w:fill="auto"/>
          <w:vAlign w:val="bottom"/>
        </w:tcPr>
        <w:p w14:paraId="28492A3A" w14:textId="521840F9" w:rsidR="008B5D7B" w:rsidRPr="00650A0C" w:rsidRDefault="001A4891" w:rsidP="00CB110F">
          <w:pPr>
            <w:pStyle w:val="Template-DocId"/>
            <w:rPr>
              <w:vanish/>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EndPr/>
            <w:sdtContent>
              <w:sdt>
                <w:sdtPr>
                  <w:rPr>
                    <w:bCs/>
                  </w:rPr>
                  <w:alias w:val="Kategorie"/>
                  <w:tag w:val=""/>
                  <w:id w:val="647253368"/>
                  <w:placeholder>
                    <w:docPart w:val="FE952F9FAE944CDFAA5FD4D501889181"/>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sdtContent>
          </w:sdt>
        </w:p>
      </w:tc>
    </w:tr>
  </w:tbl>
  <w:p w14:paraId="1C668130" w14:textId="77777777" w:rsidR="008B5D7B" w:rsidRPr="00650A0C" w:rsidRDefault="008B5D7B"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92E47" w14:textId="77777777" w:rsidR="008B5D7B" w:rsidRDefault="008B5D7B"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B0B023E" w:rsidR="008B5D7B" w:rsidRDefault="008B5D7B" w:rsidP="008637B5">
                          <w:pPr>
                            <w:pStyle w:val="Zpat"/>
                            <w:jc w:val="right"/>
                          </w:pPr>
                          <w:r>
                            <w:fldChar w:fldCharType="begin"/>
                          </w:r>
                          <w:r>
                            <w:instrText xml:space="preserve"> PAGE  </w:instrText>
                          </w:r>
                          <w:r>
                            <w:fldChar w:fldCharType="separate"/>
                          </w:r>
                          <w:r>
                            <w:t>1</w:t>
                          </w:r>
                          <w:r>
                            <w:fldChar w:fldCharType="end"/>
                          </w:r>
                          <w:r>
                            <w:t>/</w:t>
                          </w:r>
                          <w:r>
                            <w:fldChar w:fldCharType="begin"/>
                          </w:r>
                          <w:r>
                            <w:instrText xml:space="preserve">= </w:instrText>
                          </w:r>
                          <w:fldSimple w:instr=" NUMPAGES ">
                            <w:ins w:id="67" w:author="Pavel Slezák" w:date="2025-03-12T10:25:00Z" w16du:dateUtc="2025-03-12T09:25:00Z">
                              <w:r w:rsidR="001A4891">
                                <w:rPr>
                                  <w:noProof/>
                                </w:rPr>
                                <w:instrText>12</w:instrText>
                              </w:r>
                            </w:ins>
                            <w:del w:id="68" w:author="Pavel Slezák" w:date="2025-03-12T10:23:00Z" w16du:dateUtc="2025-03-12T09:23:00Z">
                              <w:r w:rsidR="00B11F2E" w:rsidDel="001A4891">
                                <w:rPr>
                                  <w:noProof/>
                                </w:rPr>
                                <w:delInstrText>12</w:delInstrText>
                              </w:r>
                            </w:del>
                          </w:fldSimple>
                          <w:r>
                            <w:instrText xml:space="preserve"> -2</w:instrText>
                          </w:r>
                          <w:r>
                            <w:fldChar w:fldCharType="separate"/>
                          </w:r>
                          <w:ins w:id="69" w:author="Pavel Slezák" w:date="2025-03-12T10:25:00Z" w16du:dateUtc="2025-03-12T09:25:00Z">
                            <w:r w:rsidR="001A4891">
                              <w:rPr>
                                <w:noProof/>
                              </w:rPr>
                              <w:t>10</w:t>
                            </w:r>
                          </w:ins>
                          <w:del w:id="70" w:author="Pavel Slezák" w:date="2025-03-12T10:23:00Z" w16du:dateUtc="2025-03-12T09:23:00Z">
                            <w:r w:rsidR="00B11F2E" w:rsidDel="001A4891">
                              <w:rPr>
                                <w:noProof/>
                              </w:rPr>
                              <w:delText>10</w:delText>
                            </w:r>
                          </w:del>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7B0B023E" w:rsidR="008B5D7B" w:rsidRDefault="008B5D7B" w:rsidP="008637B5">
                    <w:pPr>
                      <w:pStyle w:val="Zpat"/>
                      <w:jc w:val="right"/>
                    </w:pPr>
                    <w:r>
                      <w:fldChar w:fldCharType="begin"/>
                    </w:r>
                    <w:r>
                      <w:instrText xml:space="preserve"> PAGE  </w:instrText>
                    </w:r>
                    <w:r>
                      <w:fldChar w:fldCharType="separate"/>
                    </w:r>
                    <w:r>
                      <w:t>1</w:t>
                    </w:r>
                    <w:r>
                      <w:fldChar w:fldCharType="end"/>
                    </w:r>
                    <w:r>
                      <w:t>/</w:t>
                    </w:r>
                    <w:r>
                      <w:fldChar w:fldCharType="begin"/>
                    </w:r>
                    <w:r>
                      <w:instrText xml:space="preserve">= </w:instrText>
                    </w:r>
                    <w:fldSimple w:instr=" NUMPAGES ">
                      <w:ins w:id="71" w:author="Pavel Slezák" w:date="2025-03-12T10:25:00Z" w16du:dateUtc="2025-03-12T09:25:00Z">
                        <w:r w:rsidR="001A4891">
                          <w:rPr>
                            <w:noProof/>
                          </w:rPr>
                          <w:instrText>12</w:instrText>
                        </w:r>
                      </w:ins>
                      <w:del w:id="72" w:author="Pavel Slezák" w:date="2025-03-12T10:23:00Z" w16du:dateUtc="2025-03-12T09:23:00Z">
                        <w:r w:rsidR="00B11F2E" w:rsidDel="001A4891">
                          <w:rPr>
                            <w:noProof/>
                          </w:rPr>
                          <w:delInstrText>12</w:delInstrText>
                        </w:r>
                      </w:del>
                    </w:fldSimple>
                    <w:r>
                      <w:instrText xml:space="preserve"> -2</w:instrText>
                    </w:r>
                    <w:r>
                      <w:fldChar w:fldCharType="separate"/>
                    </w:r>
                    <w:ins w:id="73" w:author="Pavel Slezák" w:date="2025-03-12T10:25:00Z" w16du:dateUtc="2025-03-12T09:25:00Z">
                      <w:r w:rsidR="001A4891">
                        <w:rPr>
                          <w:noProof/>
                        </w:rPr>
                        <w:t>10</w:t>
                      </w:r>
                    </w:ins>
                    <w:del w:id="74" w:author="Pavel Slezák" w:date="2025-03-12T10:23:00Z" w16du:dateUtc="2025-03-12T09:23:00Z">
                      <w:r w:rsidR="00B11F2E" w:rsidDel="001A4891">
                        <w:rPr>
                          <w:noProof/>
                        </w:rPr>
                        <w:delText>10</w:delText>
                      </w:r>
                    </w:del>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38489388" w14:textId="77777777" w:rsidTr="00134F89">
                            <w:trPr>
                              <w:trHeight w:val="482"/>
                            </w:trPr>
                            <w:tc>
                              <w:tcPr>
                                <w:tcW w:w="6804" w:type="dxa"/>
                                <w:shd w:val="clear" w:color="auto" w:fill="auto"/>
                                <w:vAlign w:val="bottom"/>
                              </w:tcPr>
                              <w:p w14:paraId="6E7FCF82" w14:textId="103C4B49" w:rsidR="008B5D7B" w:rsidRPr="00414021" w:rsidRDefault="008B5D7B" w:rsidP="00414021">
                                <w:pPr>
                                  <w:pStyle w:val="Template-FilePath"/>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5350920F" w14:textId="77777777" w:rsidR="008B5D7B" w:rsidRPr="00414021" w:rsidRDefault="008B5D7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38489388" w14:textId="77777777" w:rsidTr="00134F89">
                      <w:trPr>
                        <w:trHeight w:val="482"/>
                      </w:trPr>
                      <w:tc>
                        <w:tcPr>
                          <w:tcW w:w="6804" w:type="dxa"/>
                          <w:shd w:val="clear" w:color="auto" w:fill="auto"/>
                          <w:vAlign w:val="bottom"/>
                        </w:tcPr>
                        <w:p w14:paraId="6E7FCF82" w14:textId="103C4B49" w:rsidR="008B5D7B" w:rsidRPr="00414021" w:rsidRDefault="008B5D7B" w:rsidP="00414021">
                          <w:pPr>
                            <w:pStyle w:val="Template-FilePath"/>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5350920F" w14:textId="77777777" w:rsidR="008B5D7B" w:rsidRPr="00414021" w:rsidRDefault="008B5D7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rsidRPr="00555C46" w14:paraId="02322F90" w14:textId="77777777" w:rsidTr="00762EA2">
      <w:trPr>
        <w:trHeight w:val="284"/>
      </w:trPr>
      <w:tc>
        <w:tcPr>
          <w:tcW w:w="6824" w:type="dxa"/>
          <w:shd w:val="clear" w:color="auto" w:fill="auto"/>
          <w:vAlign w:val="bottom"/>
        </w:tcPr>
        <w:p w14:paraId="1D312A58" w14:textId="0ACC37CD" w:rsidR="008B5D7B" w:rsidRPr="00650A0C" w:rsidRDefault="001A4891" w:rsidP="00762EA2">
          <w:pPr>
            <w:pStyle w:val="Template-DocId"/>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sdtContent>
              <w:sdt>
                <w:sdtPr>
                  <w:rPr>
                    <w:bCs/>
                  </w:rPr>
                  <w:alias w:val="Kategorie"/>
                  <w:tag w:val=""/>
                  <w:id w:val="-604652796"/>
                  <w:placeholder>
                    <w:docPart w:val="B34DD9BD1DD44949AA929A8D45EE7DB4"/>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sdtContent>
          </w:sdt>
        </w:p>
      </w:tc>
    </w:tr>
  </w:tbl>
  <w:p w14:paraId="5A5766A0" w14:textId="77777777" w:rsidR="008B5D7B" w:rsidRPr="00650A0C" w:rsidRDefault="008B5D7B">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D6935" w14:textId="77777777" w:rsidR="008B5D7B" w:rsidRDefault="008B5D7B"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0DE8B012" w:rsidR="008B5D7B" w:rsidRDefault="008B5D7B" w:rsidP="008637B5">
                          <w:pPr>
                            <w:pStyle w:val="Zpat"/>
                            <w:jc w:val="right"/>
                          </w:pPr>
                          <w:r>
                            <w:fldChar w:fldCharType="begin"/>
                          </w:r>
                          <w:r>
                            <w:instrText xml:space="preserve"> PAGE  </w:instrText>
                          </w:r>
                          <w:r>
                            <w:fldChar w:fldCharType="separate"/>
                          </w:r>
                          <w:r>
                            <w:t>4</w:t>
                          </w:r>
                          <w:r>
                            <w:fldChar w:fldCharType="end"/>
                          </w:r>
                          <w:r>
                            <w:t>/</w:t>
                          </w:r>
                          <w:r>
                            <w:fldChar w:fldCharType="begin"/>
                          </w:r>
                          <w:r>
                            <w:instrText xml:space="preserve">= </w:instrText>
                          </w:r>
                          <w:fldSimple w:instr=" NUMPAGES ">
                            <w:ins w:id="91" w:author="Pavel Slezák" w:date="2025-03-12T10:25:00Z" w16du:dateUtc="2025-03-12T09:25:00Z">
                              <w:r w:rsidR="001A4891">
                                <w:rPr>
                                  <w:noProof/>
                                </w:rPr>
                                <w:instrText>12</w:instrText>
                              </w:r>
                            </w:ins>
                            <w:del w:id="92" w:author="Pavel Slezák" w:date="2025-03-12T10:23:00Z" w16du:dateUtc="2025-03-12T09:23:00Z">
                              <w:r w:rsidR="00B11F2E" w:rsidDel="001A4891">
                                <w:rPr>
                                  <w:noProof/>
                                </w:rPr>
                                <w:delInstrText>12</w:delInstrText>
                              </w:r>
                            </w:del>
                          </w:fldSimple>
                          <w:r>
                            <w:instrText xml:space="preserve"> -2</w:instrText>
                          </w:r>
                          <w:r>
                            <w:fldChar w:fldCharType="separate"/>
                          </w:r>
                          <w:ins w:id="93" w:author="Pavel Slezák" w:date="2025-03-12T10:25:00Z" w16du:dateUtc="2025-03-12T09:25:00Z">
                            <w:r w:rsidR="001A4891">
                              <w:rPr>
                                <w:noProof/>
                              </w:rPr>
                              <w:t>10</w:t>
                            </w:r>
                          </w:ins>
                          <w:del w:id="94" w:author="Pavel Slezák" w:date="2025-03-12T10:23:00Z" w16du:dateUtc="2025-03-12T09:23:00Z">
                            <w:r w:rsidR="00B11F2E" w:rsidDel="001A4891">
                              <w:rPr>
                                <w:noProof/>
                              </w:rPr>
                              <w:delText>10</w:delText>
                            </w:r>
                          </w:del>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0DE8B012" w:rsidR="008B5D7B" w:rsidRDefault="008B5D7B" w:rsidP="008637B5">
                    <w:pPr>
                      <w:pStyle w:val="Zpat"/>
                      <w:jc w:val="right"/>
                    </w:pPr>
                    <w:r>
                      <w:fldChar w:fldCharType="begin"/>
                    </w:r>
                    <w:r>
                      <w:instrText xml:space="preserve"> PAGE  </w:instrText>
                    </w:r>
                    <w:r>
                      <w:fldChar w:fldCharType="separate"/>
                    </w:r>
                    <w:r>
                      <w:t>4</w:t>
                    </w:r>
                    <w:r>
                      <w:fldChar w:fldCharType="end"/>
                    </w:r>
                    <w:r>
                      <w:t>/</w:t>
                    </w:r>
                    <w:r>
                      <w:fldChar w:fldCharType="begin"/>
                    </w:r>
                    <w:r>
                      <w:instrText xml:space="preserve">= </w:instrText>
                    </w:r>
                    <w:fldSimple w:instr=" NUMPAGES ">
                      <w:ins w:id="95" w:author="Pavel Slezák" w:date="2025-03-12T10:25:00Z" w16du:dateUtc="2025-03-12T09:25:00Z">
                        <w:r w:rsidR="001A4891">
                          <w:rPr>
                            <w:noProof/>
                          </w:rPr>
                          <w:instrText>12</w:instrText>
                        </w:r>
                      </w:ins>
                      <w:del w:id="96" w:author="Pavel Slezák" w:date="2025-03-12T10:23:00Z" w16du:dateUtc="2025-03-12T09:23:00Z">
                        <w:r w:rsidR="00B11F2E" w:rsidDel="001A4891">
                          <w:rPr>
                            <w:noProof/>
                          </w:rPr>
                          <w:delInstrText>12</w:delInstrText>
                        </w:r>
                      </w:del>
                    </w:fldSimple>
                    <w:r>
                      <w:instrText xml:space="preserve"> -2</w:instrText>
                    </w:r>
                    <w:r>
                      <w:fldChar w:fldCharType="separate"/>
                    </w:r>
                    <w:ins w:id="97" w:author="Pavel Slezák" w:date="2025-03-12T10:25:00Z" w16du:dateUtc="2025-03-12T09:25:00Z">
                      <w:r w:rsidR="001A4891">
                        <w:rPr>
                          <w:noProof/>
                        </w:rPr>
                        <w:t>10</w:t>
                      </w:r>
                    </w:ins>
                    <w:del w:id="98" w:author="Pavel Slezák" w:date="2025-03-12T10:23:00Z" w16du:dateUtc="2025-03-12T09:23:00Z">
                      <w:r w:rsidR="00B11F2E" w:rsidDel="001A4891">
                        <w:rPr>
                          <w:noProof/>
                        </w:rPr>
                        <w:delText>10</w:delText>
                      </w:r>
                    </w:del>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5B1F989" w14:textId="77777777" w:rsidTr="00134F89">
                            <w:trPr>
                              <w:trHeight w:val="482"/>
                            </w:trPr>
                            <w:tc>
                              <w:tcPr>
                                <w:tcW w:w="6804" w:type="dxa"/>
                                <w:shd w:val="clear" w:color="auto" w:fill="auto"/>
                                <w:vAlign w:val="bottom"/>
                              </w:tcPr>
                              <w:p w14:paraId="4E1A656E" w14:textId="0EC8AB7F" w:rsidR="008B5D7B" w:rsidRPr="00414021" w:rsidRDefault="008B5D7B" w:rsidP="00414021">
                                <w:pPr>
                                  <w:pStyle w:val="Template-FilePath"/>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77BEEF08" w14:textId="77777777" w:rsidR="008B5D7B" w:rsidRPr="00414021" w:rsidRDefault="008B5D7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B5D7B" w14:paraId="65B1F989" w14:textId="77777777" w:rsidTr="00134F89">
                      <w:trPr>
                        <w:trHeight w:val="482"/>
                      </w:trPr>
                      <w:tc>
                        <w:tcPr>
                          <w:tcW w:w="6804" w:type="dxa"/>
                          <w:shd w:val="clear" w:color="auto" w:fill="auto"/>
                          <w:vAlign w:val="bottom"/>
                        </w:tcPr>
                        <w:p w14:paraId="4E1A656E" w14:textId="0EC8AB7F" w:rsidR="008B5D7B" w:rsidRPr="00414021" w:rsidRDefault="008B5D7B" w:rsidP="00414021">
                          <w:pPr>
                            <w:pStyle w:val="Template-FilePath"/>
                          </w:pPr>
                          <w:r>
                            <w:fldChar w:fldCharType="begin"/>
                          </w:r>
                          <w:r>
                            <w:instrText xml:space="preserve"> FILENAME  \p </w:instrText>
                          </w:r>
                          <w:r>
                            <w:fldChar w:fldCharType="separate"/>
                          </w:r>
                          <w:r w:rsidR="00C628CD">
                            <w:t>Q:\SlezakP\02_K 1\28_NOVÁ ZD\17_Upravované soubory (05.-07.06.2024)\13_Soubory k 11.06.2024 1345\Čistopisy\Část II.g Garantované parametry_rev1.docx</w:t>
                          </w:r>
                          <w:r>
                            <w:fldChar w:fldCharType="end"/>
                          </w:r>
                        </w:p>
                      </w:tc>
                    </w:tr>
                  </w:tbl>
                  <w:p w14:paraId="77BEEF08" w14:textId="77777777" w:rsidR="008B5D7B" w:rsidRPr="00414021" w:rsidRDefault="008B5D7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B5D7B" w:rsidRPr="00555C46" w14:paraId="0B229C5A" w14:textId="77777777" w:rsidTr="00762EA2">
      <w:trPr>
        <w:trHeight w:val="284"/>
      </w:trPr>
      <w:tc>
        <w:tcPr>
          <w:tcW w:w="6824" w:type="dxa"/>
          <w:shd w:val="clear" w:color="auto" w:fill="auto"/>
          <w:vAlign w:val="bottom"/>
        </w:tcPr>
        <w:p w14:paraId="31D9C9E1" w14:textId="36326E46" w:rsidR="008B5D7B" w:rsidRPr="00650A0C" w:rsidRDefault="001A4891" w:rsidP="00762EA2">
          <w:pPr>
            <w:pStyle w:val="Template-DocId"/>
          </w:pPr>
          <w:sdt>
            <w:sdtPr>
              <w:tag w:val="{&quot;SkabelonDesign&quot;:{&quot;type&quot;:&quot;Group&quot;,&quot;visibility&quot;:{&quot;action&quot;:&quot;Show&quot;,&quot;binding&quot;:&quot;Module.DocID&quot;,&quot;operator&quot;:&quot;Contains&quot;,&quot;compareValues&quot;:[&quot;&quot;]}}}"/>
              <w:id w:val="-574511407"/>
              <w:placeholder>
                <w:docPart w:val="91D9B2BD48F341C4BCC743F0307BFFC7"/>
              </w:placeholder>
            </w:sdtPr>
            <w:sdtEndPr/>
            <w:sdtContent>
              <w:sdt>
                <w:sdtPr>
                  <w:rPr>
                    <w:bCs/>
                  </w:rPr>
                  <w:alias w:val="Kategorie"/>
                  <w:tag w:val=""/>
                  <w:id w:val="256638541"/>
                  <w:placeholder>
                    <w:docPart w:val="989D652B0C684121B40D2F5F942C0D89"/>
                  </w:placeholder>
                  <w:dataBinding w:prefixMappings="xmlns:ns0='http://purl.org/dc/elements/1.1/' xmlns:ns1='http://schemas.openxmlformats.org/package/2006/metadata/core-properties' " w:xpath="/ns1:coreProperties[1]/ns1:category[1]" w:storeItemID="{6C3C8BC8-F283-45AE-878A-BAB7291924A1}"/>
                  <w:text/>
                </w:sdtPr>
                <w:sdtEndPr/>
                <w:sdtContent>
                  <w:r w:rsidR="0010164F">
                    <w:rPr>
                      <w:bCs/>
                    </w:rPr>
                    <w:t>Zadávací dokumentace – Část II – Ustanovení smlouvy</w:t>
                  </w:r>
                </w:sdtContent>
              </w:sdt>
            </w:sdtContent>
          </w:sdt>
        </w:p>
      </w:tc>
    </w:tr>
  </w:tbl>
  <w:p w14:paraId="49D4DEFB" w14:textId="77777777" w:rsidR="008B5D7B" w:rsidRPr="00650A0C" w:rsidRDefault="008B5D7B">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7A23A" w14:textId="77777777" w:rsidR="00F2215F" w:rsidRDefault="00F2215F" w:rsidP="009E4B94">
      <w:pPr>
        <w:spacing w:line="240" w:lineRule="auto"/>
      </w:pPr>
    </w:p>
  </w:footnote>
  <w:footnote w:type="continuationSeparator" w:id="0">
    <w:p w14:paraId="7B6371D9" w14:textId="77777777" w:rsidR="00F2215F" w:rsidRDefault="00F2215F" w:rsidP="009E4B94">
      <w:pPr>
        <w:spacing w:line="240" w:lineRule="auto"/>
      </w:pPr>
    </w:p>
  </w:footnote>
  <w:footnote w:type="continuationNotice" w:id="1">
    <w:p w14:paraId="576E8E16" w14:textId="77777777" w:rsidR="00F2215F" w:rsidRDefault="00F2215F">
      <w:pPr>
        <w:spacing w:line="240" w:lineRule="auto"/>
      </w:pPr>
    </w:p>
  </w:footnote>
  <w:footnote w:id="2">
    <w:p w14:paraId="7815B23A" w14:textId="023CB060" w:rsidR="008B5D7B" w:rsidRPr="00E2124C" w:rsidRDefault="008B5D7B" w:rsidP="005841E3">
      <w:pPr>
        <w:pStyle w:val="Textpoznpodarou"/>
        <w:ind w:left="-426" w:right="-879" w:firstLine="0"/>
        <w:rPr>
          <w:sz w:val="16"/>
          <w:szCs w:val="24"/>
        </w:rPr>
      </w:pPr>
      <w:r>
        <w:rPr>
          <w:rStyle w:val="Znakapoznpodarou"/>
        </w:rPr>
        <w:footnoteRef/>
      </w:r>
      <w:r>
        <w:rPr>
          <w:sz w:val="16"/>
          <w:szCs w:val="24"/>
        </w:rPr>
        <w:t xml:space="preserve">Teploty topné vody jsou uváděny na hranici dodávky topné </w:t>
      </w:r>
      <w:r w:rsidRPr="006F29D1">
        <w:rPr>
          <w:sz w:val="16"/>
          <w:szCs w:val="24"/>
        </w:rPr>
        <w:t>vody do Linky</w:t>
      </w:r>
      <w:r>
        <w:rPr>
          <w:sz w:val="16"/>
          <w:szCs w:val="24"/>
        </w:rPr>
        <w:t xml:space="preserve">, viz příloha A18 </w:t>
      </w:r>
      <w:r>
        <w:rPr>
          <w:i/>
          <w:iCs/>
          <w:sz w:val="16"/>
          <w:szCs w:val="24"/>
        </w:rPr>
        <w:t>Hranice dodávky.</w:t>
      </w:r>
      <w:r>
        <w:rPr>
          <w:sz w:val="16"/>
          <w:szCs w:val="24"/>
        </w:rPr>
        <w:t xml:space="preserve"> Tj. připojovací body z Linky do stávajícího systému dálkového vytápění Objednatele.</w:t>
      </w:r>
    </w:p>
  </w:footnote>
  <w:footnote w:id="3">
    <w:p w14:paraId="1CD67C85" w14:textId="5A18ED5E" w:rsidR="008B5D7B" w:rsidRPr="005841E3" w:rsidRDefault="008B5D7B" w:rsidP="005841E3">
      <w:pPr>
        <w:pStyle w:val="Textpoznpodarou"/>
        <w:ind w:left="-426" w:right="-879" w:firstLine="0"/>
        <w:rPr>
          <w:sz w:val="16"/>
          <w:szCs w:val="24"/>
        </w:rPr>
      </w:pPr>
      <w:r>
        <w:rPr>
          <w:rStyle w:val="Znakapoznpodarou"/>
        </w:rPr>
        <w:footnoteRef/>
      </w:r>
      <w:r>
        <w:rPr>
          <w:sz w:val="16"/>
          <w:szCs w:val="24"/>
        </w:rPr>
        <w:t>Opce 1 zahrnuje začlenění nízkoteplotního ekonomizéru (LT ECO) a kondenzace spalin (FGC) s tepelným čerpadlem umístěnou za textilním filtrem a před spalinovým ventilátorem.</w:t>
      </w:r>
    </w:p>
  </w:footnote>
  <w:footnote w:id="4">
    <w:p w14:paraId="1B63F89F" w14:textId="18DCCBC9" w:rsidR="008B5D7B" w:rsidRPr="00F82768" w:rsidRDefault="008B5D7B" w:rsidP="005841E3">
      <w:pPr>
        <w:pStyle w:val="Textpoznpodarou"/>
        <w:ind w:left="-426" w:right="-879" w:firstLine="0"/>
      </w:pPr>
      <w:r>
        <w:rPr>
          <w:rStyle w:val="Znakapoznpodarou"/>
          <w:sz w:val="16"/>
          <w:szCs w:val="24"/>
        </w:rPr>
        <w:footnoteRef/>
      </w:r>
      <w:r>
        <w:rPr>
          <w:sz w:val="16"/>
          <w:szCs w:val="24"/>
        </w:rPr>
        <w:t>Čistá výroba</w:t>
      </w:r>
      <w:r w:rsidR="006F29D1">
        <w:rPr>
          <w:sz w:val="16"/>
          <w:szCs w:val="24"/>
        </w:rPr>
        <w:t xml:space="preserve"> elektrické</w:t>
      </w:r>
      <w:r>
        <w:rPr>
          <w:sz w:val="16"/>
          <w:szCs w:val="24"/>
        </w:rPr>
        <w:t xml:space="preserve"> energie = hrubá výroba</w:t>
      </w:r>
      <w:r w:rsidR="006F29D1">
        <w:rPr>
          <w:sz w:val="16"/>
          <w:szCs w:val="24"/>
        </w:rPr>
        <w:t xml:space="preserve"> elektrické</w:t>
      </w:r>
      <w:r>
        <w:rPr>
          <w:sz w:val="16"/>
          <w:szCs w:val="24"/>
        </w:rPr>
        <w:t xml:space="preserve"> energie - spotřeba </w:t>
      </w:r>
      <w:r w:rsidR="006F29D1">
        <w:rPr>
          <w:sz w:val="16"/>
          <w:szCs w:val="24"/>
        </w:rPr>
        <w:t xml:space="preserve">elektrické </w:t>
      </w:r>
      <w:r>
        <w:rPr>
          <w:sz w:val="16"/>
          <w:szCs w:val="24"/>
        </w:rPr>
        <w:t xml:space="preserve">energie </w:t>
      </w:r>
      <w:r w:rsidR="006F29D1">
        <w:rPr>
          <w:sz w:val="16"/>
          <w:szCs w:val="24"/>
        </w:rPr>
        <w:t>technologie</w:t>
      </w:r>
      <w:r>
        <w:rPr>
          <w:sz w:val="16"/>
          <w:szCs w:val="24"/>
        </w:rPr>
        <w:t xml:space="preserve"> (všechna procesní zařízení od násypky po komín, bez jeřábů </w:t>
      </w:r>
      <w:r w:rsidR="006F29D1">
        <w:rPr>
          <w:sz w:val="16"/>
          <w:szCs w:val="24"/>
        </w:rPr>
        <w:t>pro</w:t>
      </w:r>
      <w:r>
        <w:rPr>
          <w:sz w:val="16"/>
          <w:szCs w:val="24"/>
        </w:rPr>
        <w:t xml:space="preserve"> odpad a</w:t>
      </w:r>
      <w:r w:rsidR="005777D4">
        <w:rPr>
          <w:sz w:val="16"/>
          <w:szCs w:val="24"/>
        </w:rPr>
        <w:t> </w:t>
      </w:r>
      <w:r w:rsidR="006F29D1">
        <w:rPr>
          <w:sz w:val="16"/>
          <w:szCs w:val="24"/>
        </w:rPr>
        <w:t xml:space="preserve">oběhových čerpadel </w:t>
      </w:r>
      <w:r>
        <w:rPr>
          <w:sz w:val="16"/>
          <w:szCs w:val="24"/>
        </w:rPr>
        <w:t>topné vody</w:t>
      </w:r>
      <w:r w:rsidR="006F29D1">
        <w:rPr>
          <w:sz w:val="16"/>
          <w:szCs w:val="24"/>
        </w:rPr>
        <w:t xml:space="preserve"> Stávajícího zařízení</w:t>
      </w:r>
      <w:r>
        <w:rPr>
          <w:sz w:val="16"/>
          <w:szCs w:val="24"/>
        </w:rPr>
        <w:t>).</w:t>
      </w:r>
    </w:p>
  </w:footnote>
  <w:footnote w:id="5">
    <w:p w14:paraId="77E1A9C5" w14:textId="4D1B4449" w:rsidR="00845EAC" w:rsidRPr="006412C4" w:rsidDel="002C50EB" w:rsidRDefault="00845EAC" w:rsidP="006412C4">
      <w:pPr>
        <w:pStyle w:val="Textpoznpodarou"/>
        <w:jc w:val="both"/>
        <w:rPr>
          <w:del w:id="172" w:author="Martin Mužila" w:date="2025-03-07T12:28:00Z" w16du:dateUtc="2025-03-07T11:28:00Z"/>
          <w:i/>
          <w:iCs/>
          <w:sz w:val="18"/>
          <w:szCs w:val="18"/>
        </w:rPr>
      </w:pPr>
      <w:del w:id="173" w:author="Martin Mužila" w:date="2025-03-07T12:28:00Z" w16du:dateUtc="2025-03-07T11:28:00Z">
        <w:r w:rsidRPr="006412C4" w:rsidDel="002C50EB">
          <w:rPr>
            <w:rStyle w:val="Znakapoznpodarou"/>
            <w:i/>
            <w:iCs/>
            <w:color w:val="FF0000"/>
            <w:sz w:val="18"/>
            <w:szCs w:val="18"/>
          </w:rPr>
          <w:footnoteRef/>
        </w:r>
        <w:r w:rsidRPr="006412C4" w:rsidDel="002C50EB">
          <w:rPr>
            <w:i/>
            <w:iCs/>
            <w:color w:val="FF0000"/>
            <w:sz w:val="18"/>
            <w:szCs w:val="18"/>
          </w:rPr>
          <w:delText xml:space="preserve"> V návaznosti na případné vyplnění tabulky 6 </w:delText>
        </w:r>
        <w:r w:rsidR="006412C4" w:rsidDel="002C50EB">
          <w:rPr>
            <w:i/>
            <w:iCs/>
            <w:color w:val="FF0000"/>
            <w:sz w:val="18"/>
            <w:szCs w:val="18"/>
          </w:rPr>
          <w:delText>z</w:delText>
        </w:r>
        <w:r w:rsidRPr="006412C4" w:rsidDel="002C50EB">
          <w:rPr>
            <w:i/>
            <w:iCs/>
            <w:color w:val="FF0000"/>
            <w:sz w:val="18"/>
            <w:szCs w:val="18"/>
          </w:rPr>
          <w:delText xml:space="preserve">adavatel doplní smluvní pokuty </w:delText>
        </w:r>
        <w:r w:rsidR="006412C4" w:rsidDel="002C50EB">
          <w:rPr>
            <w:i/>
            <w:iCs/>
            <w:color w:val="FF0000"/>
            <w:sz w:val="18"/>
            <w:szCs w:val="18"/>
          </w:rPr>
          <w:delText>vztahující se na</w:delText>
        </w:r>
        <w:r w:rsidRPr="006412C4" w:rsidDel="002C50EB">
          <w:rPr>
            <w:i/>
            <w:iCs/>
            <w:color w:val="FF0000"/>
            <w:sz w:val="18"/>
            <w:szCs w:val="18"/>
          </w:rPr>
          <w:delText xml:space="preserve"> nedodržení hodnot uvedených </w:delText>
        </w:r>
        <w:r w:rsidR="005B6543" w:rsidRPr="006412C4" w:rsidDel="002C50EB">
          <w:rPr>
            <w:i/>
            <w:iCs/>
            <w:color w:val="FF0000"/>
            <w:sz w:val="18"/>
            <w:szCs w:val="18"/>
          </w:rPr>
          <w:delText>v</w:delText>
        </w:r>
        <w:r w:rsidRPr="006412C4" w:rsidDel="002C50EB">
          <w:rPr>
            <w:i/>
            <w:iCs/>
            <w:color w:val="FF0000"/>
            <w:sz w:val="18"/>
            <w:szCs w:val="18"/>
          </w:rPr>
          <w:delText xml:space="preserve"> této tabul</w:delText>
        </w:r>
        <w:r w:rsidR="005B6543" w:rsidRPr="006412C4" w:rsidDel="002C50EB">
          <w:rPr>
            <w:i/>
            <w:iCs/>
            <w:color w:val="FF0000"/>
            <w:sz w:val="18"/>
            <w:szCs w:val="18"/>
          </w:rPr>
          <w:delText>ce</w:delText>
        </w:r>
        <w:r w:rsidRPr="006412C4" w:rsidDel="002C50EB">
          <w:rPr>
            <w:i/>
            <w:iCs/>
            <w:color w:val="FF0000"/>
            <w:sz w:val="18"/>
            <w:szCs w:val="18"/>
          </w:rPr>
          <w:delText xml:space="preserve"> do </w:delText>
        </w:r>
        <w:r w:rsidR="00D06A31" w:rsidDel="002C50EB">
          <w:rPr>
            <w:i/>
            <w:iCs/>
            <w:color w:val="FF0000"/>
            <w:sz w:val="18"/>
            <w:szCs w:val="18"/>
          </w:rPr>
          <w:delText xml:space="preserve">části </w:delText>
        </w:r>
        <w:r w:rsidRPr="006412C4" w:rsidDel="002C50EB">
          <w:rPr>
            <w:i/>
            <w:iCs/>
            <w:color w:val="FF0000"/>
            <w:sz w:val="18"/>
            <w:szCs w:val="18"/>
          </w:rPr>
          <w:delText>II.c Smluvní pokuty za nedodržení hodnot.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6242D" w14:textId="3D4B075E" w:rsidR="008B5D7B" w:rsidRDefault="008B5D7B" w:rsidP="008D2FBD">
    <w:pPr>
      <w:pStyle w:val="Zhlav"/>
      <w:jc w:val="right"/>
    </w:pPr>
    <w:r>
      <w:t>Ramboll -</w:t>
    </w:r>
    <w:sdt>
      <w:sdtPr>
        <w:alias w:val="Název"/>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7F26" w14:textId="67A90455" w:rsidR="008B5D7B" w:rsidRDefault="008B5D7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CC6AE" w14:textId="647EA9E9" w:rsidR="008B5D7B" w:rsidRDefault="008B5D7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A79E9" w14:textId="3BF4A7D2" w:rsidR="008B5D7B" w:rsidRPr="00927ED3" w:rsidRDefault="008B5D7B" w:rsidP="00616258">
    <w:pPr>
      <w:pStyle w:val="Zhlav"/>
      <w:ind w:left="0"/>
      <w:jc w:val="center"/>
    </w:pPr>
    <w:r>
      <w:drawing>
        <wp:anchor distT="0" distB="0" distL="0" distR="0" simplePos="0" relativeHeight="251728896" behindDoc="0" locked="0" layoutInCell="1" allowOverlap="1" wp14:anchorId="7ACA7110" wp14:editId="6E885AD4">
          <wp:simplePos x="0" y="0"/>
          <wp:positionH relativeFrom="margin">
            <wp:posOffset>8018780</wp:posOffset>
          </wp:positionH>
          <wp:positionV relativeFrom="page">
            <wp:posOffset>609600</wp:posOffset>
          </wp:positionV>
          <wp:extent cx="3869690" cy="647700"/>
          <wp:effectExtent l="0" t="0" r="0" b="0"/>
          <wp:wrapNone/>
          <wp:docPr id="19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1"/>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729920" behindDoc="0" locked="0" layoutInCell="1" allowOverlap="1" wp14:anchorId="633DD3D3" wp14:editId="55F42350">
          <wp:simplePos x="0" y="0"/>
          <wp:positionH relativeFrom="column">
            <wp:posOffset>-258445</wp:posOffset>
          </wp:positionH>
          <wp:positionV relativeFrom="paragraph">
            <wp:posOffset>11430</wp:posOffset>
          </wp:positionV>
          <wp:extent cx="628650" cy="161925"/>
          <wp:effectExtent l="0" t="0" r="0" b="9525"/>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AKO logo.jpg"/>
                  <pic:cNvPicPr/>
                </pic:nvPicPr>
                <pic:blipFill>
                  <a:blip r:embed="rId2">
                    <a:extLst>
                      <a:ext uri="{28A0092B-C50C-407E-A947-70E740481C1C}">
                        <a14:useLocalDpi xmlns:a14="http://schemas.microsoft.com/office/drawing/2010/main" val="0"/>
                      </a:ext>
                    </a:extLst>
                  </a:blip>
                  <a:stretch>
                    <a:fillRect/>
                  </a:stretch>
                </pic:blipFill>
                <pic:spPr>
                  <a:xfrm>
                    <a:off x="0" y="0"/>
                    <a:ext cx="628650" cy="161925"/>
                  </a:xfrm>
                  <a:prstGeom prst="rect">
                    <a:avLst/>
                  </a:prstGeom>
                </pic:spPr>
              </pic:pic>
            </a:graphicData>
          </a:graphic>
          <wp14:sizeRelH relativeFrom="page">
            <wp14:pctWidth>0</wp14:pctWidth>
          </wp14:sizeRelH>
          <wp14:sizeRelV relativeFrom="page">
            <wp14:pctHeight>0</wp14:pctHeight>
          </wp14:sizeRelV>
        </wp:anchor>
      </w:drawing>
    </w:r>
    <w:sdt>
      <w:sdtPr>
        <w:alias w:val="Název"/>
        <w:tag w:val=""/>
        <w:id w:val="-1569257144"/>
        <w:placeholder>
          <w:docPart w:val="B0E51F9248DA4643B4F1EFB5B2590C56"/>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1311209239"/>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6D8C8648" w14:textId="4C7A721F" w:rsidR="008B5D7B" w:rsidRDefault="008B5D7B" w:rsidP="00233F7D">
    <w:pPr>
      <w:pStyle w:val="Zhlav"/>
      <w:ind w:left="0"/>
    </w:pPr>
  </w:p>
  <w:p w14:paraId="1078F10C" w14:textId="77777777" w:rsidR="008B5D7B" w:rsidRPr="00616258" w:rsidRDefault="008B5D7B" w:rsidP="00233F7D">
    <w:pPr>
      <w:pStyle w:val="Zhlav"/>
      <w:ind w:left="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9E37A" w14:textId="6FBA98A3" w:rsidR="008B5D7B" w:rsidRDefault="008B5D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F6EA" w14:textId="214B3B3C" w:rsidR="008B5D7B" w:rsidRDefault="008B5D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50C93" w14:textId="7DFEBBC3" w:rsidR="00CD458C" w:rsidRDefault="00CD458C" w:rsidP="003B3112">
    <w:pPr>
      <w:pStyle w:val="Zhlav"/>
      <w:ind w:left="0"/>
      <w:jc w:val="center"/>
    </w:pPr>
    <w:bookmarkStart w:id="38" w:name="_Hlk491951557"/>
    <w:bookmarkStart w:id="39" w:name="_Hlk491951558"/>
    <w:bookmarkStart w:id="40" w:name="_Hlk491951559"/>
    <w:r>
      <w:drawing>
        <wp:anchor distT="0" distB="0" distL="114300" distR="114300" simplePos="0" relativeHeight="251737088" behindDoc="0" locked="0" layoutInCell="1" allowOverlap="1" wp14:anchorId="307612D7" wp14:editId="289EB55A">
          <wp:simplePos x="0" y="0"/>
          <wp:positionH relativeFrom="column">
            <wp:posOffset>-306070</wp:posOffset>
          </wp:positionH>
          <wp:positionV relativeFrom="paragraph">
            <wp:posOffset>111760</wp:posOffset>
          </wp:positionV>
          <wp:extent cx="748800" cy="262800"/>
          <wp:effectExtent l="0" t="0" r="0" b="4445"/>
          <wp:wrapNone/>
          <wp:docPr id="80307125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AA72D2B" w14:textId="2ADEB930" w:rsidR="003B3112" w:rsidRPr="00927ED3" w:rsidRDefault="003B3112" w:rsidP="003B3112">
    <w:pPr>
      <w:pStyle w:val="Zhlav"/>
      <w:ind w:left="0"/>
      <w:jc w:val="center"/>
    </w:pPr>
    <w:r>
      <w:drawing>
        <wp:anchor distT="0" distB="0" distL="0" distR="0" simplePos="0" relativeHeight="251731968" behindDoc="0" locked="0" layoutInCell="1" allowOverlap="1" wp14:anchorId="0C508270" wp14:editId="07A8B438">
          <wp:simplePos x="0" y="0"/>
          <wp:positionH relativeFrom="margin">
            <wp:posOffset>4704080</wp:posOffset>
          </wp:positionH>
          <wp:positionV relativeFrom="page">
            <wp:posOffset>609600</wp:posOffset>
          </wp:positionV>
          <wp:extent cx="3870008"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1332207828"/>
        <w:placeholder>
          <w:docPart w:val="1D8BFB4DEE4C463FB74DEF8B9600A82A"/>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881517612"/>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2A7CAEF4" w14:textId="77777777" w:rsidR="003B3112" w:rsidRPr="0015620D" w:rsidRDefault="003B3112" w:rsidP="003B3112">
    <w:pPr>
      <w:pStyle w:val="Zhlav"/>
      <w:jc w:val="center"/>
    </w:pPr>
  </w:p>
  <w:p w14:paraId="033D8023" w14:textId="5E2C3E64" w:rsidR="008B5D7B" w:rsidRDefault="008B5D7B" w:rsidP="00025683">
    <w:pPr>
      <w:pStyle w:val="Zhlav"/>
    </w:pP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rsidRPr="00D46670" w14:paraId="35990B43" w14:textId="77777777" w:rsidTr="00150678">
                            <w:tc>
                              <w:tcPr>
                                <w:tcW w:w="1928" w:type="dxa"/>
                                <w:shd w:val="clear" w:color="auto" w:fill="auto"/>
                              </w:tcPr>
                              <w:p w14:paraId="514ABC6A" w14:textId="77777777" w:rsidR="008B5D7B" w:rsidRPr="0021685E" w:rsidRDefault="008B5D7B" w:rsidP="00150678">
                                <w:pPr>
                                  <w:pStyle w:val="Template-Address"/>
                                </w:pPr>
                                <w:bookmarkStart w:id="41" w:name="OFF_Name"/>
                                <w:r>
                                  <w:t>Ramboll</w:t>
                                </w:r>
                                <w:bookmarkEnd w:id="41"/>
                              </w:p>
                              <w:p w14:paraId="3B2B1E27" w14:textId="77777777" w:rsidR="008B5D7B" w:rsidRPr="0021685E" w:rsidRDefault="008B5D7B" w:rsidP="00150678">
                                <w:pPr>
                                  <w:pStyle w:val="Template-Address"/>
                                </w:pPr>
                                <w:bookmarkStart w:id="42" w:name="OFF_Address"/>
                                <w:r>
                                  <w:t>Hannemanns Allé 53</w:t>
                                </w:r>
                                <w:r>
                                  <w:br/>
                                  <w:t>DK-2300 Copenhagen S</w:t>
                                </w:r>
                                <w:r>
                                  <w:br/>
                                  <w:t>Denmark</w:t>
                                </w:r>
                                <w:bookmarkEnd w:id="42"/>
                              </w:p>
                              <w:p w14:paraId="00308A60" w14:textId="77777777" w:rsidR="008B5D7B" w:rsidRPr="0021685E" w:rsidRDefault="008B5D7B" w:rsidP="00150678">
                                <w:pPr>
                                  <w:pStyle w:val="Template-Address"/>
                                  <w:rPr>
                                    <w:lang w:val="de-DE"/>
                                  </w:rPr>
                                </w:pPr>
                              </w:p>
                              <w:p w14:paraId="61392DEF" w14:textId="77777777" w:rsidR="008B5D7B" w:rsidRPr="0021685E" w:rsidRDefault="008B5D7B" w:rsidP="00150678">
                                <w:pPr>
                                  <w:pStyle w:val="Template-Address"/>
                                </w:pPr>
                                <w:bookmarkStart w:id="43" w:name="LAN_T"/>
                                <w:bookmarkStart w:id="44" w:name="OFF_Phone_HIF"/>
                                <w:r>
                                  <w:t>T</w:t>
                                </w:r>
                                <w:bookmarkEnd w:id="43"/>
                                <w:r>
                                  <w:t xml:space="preserve"> </w:t>
                                </w:r>
                                <w:bookmarkStart w:id="45" w:name="OFF_Phone"/>
                                <w:r>
                                  <w:t>+45 5161 1000</w:t>
                                </w:r>
                                <w:bookmarkEnd w:id="45"/>
                              </w:p>
                              <w:p w14:paraId="69A41858" w14:textId="77777777" w:rsidR="008B5D7B" w:rsidRPr="0021685E" w:rsidRDefault="008B5D7B" w:rsidP="00150678">
                                <w:pPr>
                                  <w:pStyle w:val="Template-Address"/>
                                </w:pPr>
                                <w:bookmarkStart w:id="46" w:name="LAN_F"/>
                                <w:bookmarkStart w:id="47" w:name="OFF_Fax_HIF"/>
                                <w:bookmarkEnd w:id="44"/>
                                <w:r>
                                  <w:t>F</w:t>
                                </w:r>
                                <w:bookmarkEnd w:id="46"/>
                                <w:r>
                                  <w:t xml:space="preserve"> </w:t>
                                </w:r>
                                <w:bookmarkStart w:id="48" w:name="OFF_Fax"/>
                                <w:r>
                                  <w:t>+45 5161 1001</w:t>
                                </w:r>
                                <w:bookmarkEnd w:id="48"/>
                              </w:p>
                              <w:p w14:paraId="5746CD1F" w14:textId="77777777" w:rsidR="008B5D7B" w:rsidRPr="0021685E" w:rsidRDefault="008B5D7B" w:rsidP="00150678">
                                <w:pPr>
                                  <w:pStyle w:val="Template-Address"/>
                                </w:pPr>
                                <w:bookmarkStart w:id="49" w:name="OFF_web"/>
                                <w:bookmarkStart w:id="50" w:name="OFF_web_HIF"/>
                                <w:bookmarkEnd w:id="47"/>
                                <w:r>
                                  <w:t>www.ramboll.com/energy</w:t>
                                </w:r>
                                <w:bookmarkEnd w:id="49"/>
                              </w:p>
                              <w:bookmarkEnd w:id="50"/>
                              <w:p w14:paraId="52380058" w14:textId="77777777" w:rsidR="008B5D7B" w:rsidRPr="0021685E" w:rsidRDefault="008B5D7B" w:rsidP="00150678">
                                <w:pPr>
                                  <w:pStyle w:val="Template-Address"/>
                                  <w:rPr>
                                    <w:lang w:val="de-DE"/>
                                  </w:rPr>
                                </w:pPr>
                              </w:p>
                              <w:p w14:paraId="497200E4" w14:textId="77777777" w:rsidR="008B5D7B" w:rsidRPr="0021685E" w:rsidRDefault="008B5D7B" w:rsidP="00460F5D">
                                <w:pPr>
                                  <w:pStyle w:val="Template-Address"/>
                                  <w:rPr>
                                    <w:lang w:val="de-DE"/>
                                  </w:rPr>
                                </w:pPr>
                              </w:p>
                            </w:tc>
                          </w:tr>
                        </w:tbl>
                        <w:p w14:paraId="4B51DA69" w14:textId="77777777" w:rsidR="008B5D7B" w:rsidRPr="0021685E" w:rsidRDefault="008B5D7B" w:rsidP="00025683">
                          <w:pPr>
                            <w:pStyle w:val="Template-Address"/>
                            <w:rPr>
                              <w:lang w:val="de-DE"/>
                            </w:rPr>
                          </w:pPr>
                        </w:p>
                        <w:p w14:paraId="1E34DC84" w14:textId="77777777" w:rsidR="008B5D7B" w:rsidRPr="0021685E" w:rsidRDefault="008B5D7B"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B5D7B" w:rsidRPr="00D46670" w14:paraId="35990B43" w14:textId="77777777" w:rsidTr="00150678">
                      <w:tc>
                        <w:tcPr>
                          <w:tcW w:w="1928" w:type="dxa"/>
                          <w:shd w:val="clear" w:color="auto" w:fill="auto"/>
                        </w:tcPr>
                        <w:p w14:paraId="514ABC6A" w14:textId="77777777" w:rsidR="008B5D7B" w:rsidRPr="0021685E" w:rsidRDefault="008B5D7B" w:rsidP="00150678">
                          <w:pPr>
                            <w:pStyle w:val="Template-Address"/>
                          </w:pPr>
                          <w:bookmarkStart w:id="51" w:name="OFF_Name"/>
                          <w:r>
                            <w:t>Ramboll</w:t>
                          </w:r>
                          <w:bookmarkEnd w:id="51"/>
                        </w:p>
                        <w:p w14:paraId="3B2B1E27" w14:textId="77777777" w:rsidR="008B5D7B" w:rsidRPr="0021685E" w:rsidRDefault="008B5D7B" w:rsidP="00150678">
                          <w:pPr>
                            <w:pStyle w:val="Template-Address"/>
                          </w:pPr>
                          <w:bookmarkStart w:id="52" w:name="OFF_Address"/>
                          <w:r>
                            <w:t>Hannemanns Allé 53</w:t>
                          </w:r>
                          <w:r>
                            <w:br/>
                            <w:t>DK-2300 Copenhagen S</w:t>
                          </w:r>
                          <w:r>
                            <w:br/>
                            <w:t>Denmark</w:t>
                          </w:r>
                          <w:bookmarkEnd w:id="52"/>
                        </w:p>
                        <w:p w14:paraId="00308A60" w14:textId="77777777" w:rsidR="008B5D7B" w:rsidRPr="0021685E" w:rsidRDefault="008B5D7B" w:rsidP="00150678">
                          <w:pPr>
                            <w:pStyle w:val="Template-Address"/>
                            <w:rPr>
                              <w:lang w:val="de-DE"/>
                            </w:rPr>
                          </w:pPr>
                        </w:p>
                        <w:p w14:paraId="61392DEF" w14:textId="77777777" w:rsidR="008B5D7B" w:rsidRPr="0021685E" w:rsidRDefault="008B5D7B" w:rsidP="00150678">
                          <w:pPr>
                            <w:pStyle w:val="Template-Address"/>
                          </w:pPr>
                          <w:bookmarkStart w:id="53" w:name="LAN_T"/>
                          <w:bookmarkStart w:id="54" w:name="OFF_Phone_HIF"/>
                          <w:r>
                            <w:t>T</w:t>
                          </w:r>
                          <w:bookmarkEnd w:id="53"/>
                          <w:r>
                            <w:t xml:space="preserve"> </w:t>
                          </w:r>
                          <w:bookmarkStart w:id="55" w:name="OFF_Phone"/>
                          <w:r>
                            <w:t>+45 5161 1000</w:t>
                          </w:r>
                          <w:bookmarkEnd w:id="55"/>
                        </w:p>
                        <w:p w14:paraId="69A41858" w14:textId="77777777" w:rsidR="008B5D7B" w:rsidRPr="0021685E" w:rsidRDefault="008B5D7B" w:rsidP="00150678">
                          <w:pPr>
                            <w:pStyle w:val="Template-Address"/>
                          </w:pPr>
                          <w:bookmarkStart w:id="56" w:name="LAN_F"/>
                          <w:bookmarkStart w:id="57" w:name="OFF_Fax_HIF"/>
                          <w:bookmarkEnd w:id="54"/>
                          <w:r>
                            <w:t>F</w:t>
                          </w:r>
                          <w:bookmarkEnd w:id="56"/>
                          <w:r>
                            <w:t xml:space="preserve"> </w:t>
                          </w:r>
                          <w:bookmarkStart w:id="58" w:name="OFF_Fax"/>
                          <w:r>
                            <w:t>+45 5161 1001</w:t>
                          </w:r>
                          <w:bookmarkEnd w:id="58"/>
                        </w:p>
                        <w:p w14:paraId="5746CD1F" w14:textId="77777777" w:rsidR="008B5D7B" w:rsidRPr="0021685E" w:rsidRDefault="008B5D7B" w:rsidP="00150678">
                          <w:pPr>
                            <w:pStyle w:val="Template-Address"/>
                          </w:pPr>
                          <w:bookmarkStart w:id="59" w:name="OFF_web"/>
                          <w:bookmarkStart w:id="60" w:name="OFF_web_HIF"/>
                          <w:bookmarkEnd w:id="57"/>
                          <w:r>
                            <w:t>www.ramboll.com/energy</w:t>
                          </w:r>
                          <w:bookmarkEnd w:id="59"/>
                        </w:p>
                        <w:bookmarkEnd w:id="60"/>
                        <w:p w14:paraId="52380058" w14:textId="77777777" w:rsidR="008B5D7B" w:rsidRPr="0021685E" w:rsidRDefault="008B5D7B" w:rsidP="00150678">
                          <w:pPr>
                            <w:pStyle w:val="Template-Address"/>
                            <w:rPr>
                              <w:lang w:val="de-DE"/>
                            </w:rPr>
                          </w:pPr>
                        </w:p>
                        <w:p w14:paraId="497200E4" w14:textId="77777777" w:rsidR="008B5D7B" w:rsidRPr="0021685E" w:rsidRDefault="008B5D7B" w:rsidP="00460F5D">
                          <w:pPr>
                            <w:pStyle w:val="Template-Address"/>
                            <w:rPr>
                              <w:lang w:val="de-DE"/>
                            </w:rPr>
                          </w:pPr>
                        </w:p>
                      </w:tc>
                    </w:tr>
                  </w:tbl>
                  <w:p w14:paraId="4B51DA69" w14:textId="77777777" w:rsidR="008B5D7B" w:rsidRPr="0021685E" w:rsidRDefault="008B5D7B" w:rsidP="00025683">
                    <w:pPr>
                      <w:pStyle w:val="Template-Address"/>
                      <w:rPr>
                        <w:lang w:val="de-DE"/>
                      </w:rPr>
                    </w:pPr>
                  </w:p>
                  <w:p w14:paraId="1E34DC84" w14:textId="77777777" w:rsidR="008B5D7B" w:rsidRPr="0021685E" w:rsidRDefault="008B5D7B" w:rsidP="00025683">
                    <w:pPr>
                      <w:pStyle w:val="Template-Address"/>
                      <w:rPr>
                        <w:lang w:val="de-DE"/>
                      </w:rPr>
                    </w:pPr>
                  </w:p>
                </w:txbxContent>
              </v:textbox>
              <w10:wrap type="square" anchorx="margin" anchory="page"/>
            </v:shape>
          </w:pict>
        </mc:Fallback>
      </mc:AlternateContent>
    </w:r>
    <w:bookmarkEnd w:id="38"/>
    <w:bookmarkEnd w:id="39"/>
    <w:bookmarkEnd w:id="40"/>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9BA85" w14:textId="096275BB" w:rsidR="008B5D7B" w:rsidRDefault="008B5D7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CF80" w14:textId="7719D9E1" w:rsidR="008B5D7B" w:rsidRDefault="008B5D7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B82DE" w14:textId="58C9DC8A" w:rsidR="004D7E55" w:rsidRDefault="007C28E2" w:rsidP="007B2C4E">
    <w:pPr>
      <w:pStyle w:val="Zhlav"/>
      <w:ind w:left="0"/>
      <w:jc w:val="center"/>
    </w:pPr>
    <w:r>
      <w:drawing>
        <wp:anchor distT="0" distB="0" distL="114300" distR="114300" simplePos="0" relativeHeight="251739136" behindDoc="0" locked="0" layoutInCell="1" allowOverlap="1" wp14:anchorId="531E6DC0" wp14:editId="2FE5B8FD">
          <wp:simplePos x="0" y="0"/>
          <wp:positionH relativeFrom="column">
            <wp:posOffset>-306070</wp:posOffset>
          </wp:positionH>
          <wp:positionV relativeFrom="paragraph">
            <wp:posOffset>111760</wp:posOffset>
          </wp:positionV>
          <wp:extent cx="748800" cy="262800"/>
          <wp:effectExtent l="0" t="0" r="0" b="4445"/>
          <wp:wrapNone/>
          <wp:docPr id="16301959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314D9867" w14:textId="16D1DD0B" w:rsidR="008B5D7B" w:rsidRPr="00927ED3" w:rsidRDefault="008B5D7B" w:rsidP="007B2C4E">
    <w:pPr>
      <w:pStyle w:val="Zhlav"/>
      <w:ind w:left="0"/>
      <w:jc w:val="center"/>
    </w:pPr>
    <w:r>
      <w:drawing>
        <wp:anchor distT="0" distB="0" distL="0" distR="0" simplePos="0" relativeHeight="251683840" behindDoc="0" locked="0" layoutInCell="1" allowOverlap="1" wp14:anchorId="08DC7400" wp14:editId="0C5AC98B">
          <wp:simplePos x="0" y="0"/>
          <wp:positionH relativeFrom="margin">
            <wp:posOffset>4704080</wp:posOffset>
          </wp:positionH>
          <wp:positionV relativeFrom="page">
            <wp:posOffset>609600</wp:posOffset>
          </wp:positionV>
          <wp:extent cx="3870008" cy="647700"/>
          <wp:effectExtent l="0" t="0" r="0" b="0"/>
          <wp:wrapNone/>
          <wp:docPr id="18"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2022658249"/>
        <w:placeholder>
          <w:docPart w:val="0457A2A53F1B44F085B97DA0F7032FEC"/>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1D984414" w14:textId="3530A537" w:rsidR="008B5D7B" w:rsidRPr="0015620D" w:rsidRDefault="008B5D7B" w:rsidP="0015620D">
    <w:pPr>
      <w:pStyle w:val="Zhlav"/>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0E58" w14:textId="62627B1C" w:rsidR="008B5D7B" w:rsidRDefault="008B5D7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2F182" w14:textId="5A180DF0" w:rsidR="008B5D7B" w:rsidRDefault="008B5D7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BF74C" w14:textId="1E4F0954" w:rsidR="007C28E2" w:rsidRDefault="007C28E2" w:rsidP="002947F8">
    <w:pPr>
      <w:pStyle w:val="Zhlav"/>
      <w:ind w:left="0"/>
      <w:jc w:val="center"/>
    </w:pPr>
    <w:r>
      <w:drawing>
        <wp:anchor distT="0" distB="0" distL="114300" distR="114300" simplePos="0" relativeHeight="251741184" behindDoc="0" locked="0" layoutInCell="1" allowOverlap="1" wp14:anchorId="59259FA0" wp14:editId="30396B23">
          <wp:simplePos x="0" y="0"/>
          <wp:positionH relativeFrom="column">
            <wp:posOffset>-306070</wp:posOffset>
          </wp:positionH>
          <wp:positionV relativeFrom="paragraph">
            <wp:posOffset>16510</wp:posOffset>
          </wp:positionV>
          <wp:extent cx="748800" cy="262800"/>
          <wp:effectExtent l="0" t="0" r="0" b="4445"/>
          <wp:wrapNone/>
          <wp:docPr id="12932437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BF01CFC" w14:textId="0C653E1D" w:rsidR="008B5D7B" w:rsidRPr="00927ED3" w:rsidRDefault="008B5D7B" w:rsidP="002947F8">
    <w:pPr>
      <w:pStyle w:val="Zhlav"/>
      <w:ind w:left="0"/>
      <w:jc w:val="center"/>
    </w:pPr>
    <w:r>
      <w:drawing>
        <wp:anchor distT="0" distB="0" distL="0" distR="0" simplePos="0" relativeHeight="251723776" behindDoc="0" locked="0" layoutInCell="1" allowOverlap="1" wp14:anchorId="588B91C3" wp14:editId="7D63D375">
          <wp:simplePos x="0" y="0"/>
          <wp:positionH relativeFrom="margin">
            <wp:posOffset>4704080</wp:posOffset>
          </wp:positionH>
          <wp:positionV relativeFrom="page">
            <wp:posOffset>609600</wp:posOffset>
          </wp:positionV>
          <wp:extent cx="3870008"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70008" cy="647700"/>
                  </a:xfrm>
                  <a:prstGeom prst="rect">
                    <a:avLst/>
                  </a:prstGeom>
                </pic:spPr>
              </pic:pic>
            </a:graphicData>
          </a:graphic>
          <wp14:sizeRelH relativeFrom="margin">
            <wp14:pctWidth>0</wp14:pctWidth>
          </wp14:sizeRelH>
          <wp14:sizeRelV relativeFrom="margin">
            <wp14:pctHeight>0</wp14:pctHeight>
          </wp14:sizeRelV>
        </wp:anchor>
      </w:drawing>
    </w:r>
    <w:sdt>
      <w:sdtPr>
        <w:alias w:val="Název"/>
        <w:tag w:val=""/>
        <w:id w:val="752005607"/>
        <w:placeholder>
          <w:docPart w:val="C9A4902A708B4275A1FC8302F0EEF9B5"/>
        </w:placeholder>
        <w:dataBinding w:prefixMappings="xmlns:ns0='http://purl.org/dc/elements/1.1/' xmlns:ns1='http://schemas.openxmlformats.org/package/2006/metadata/core-properties' " w:xpath="/ns1:coreProperties[1]/ns0:title[1]" w:storeItemID="{6C3C8BC8-F283-45AE-878A-BAB7291924A1}"/>
        <w:text/>
      </w:sdtPr>
      <w:sdtEndPr/>
      <w:sdtContent>
        <w:r w:rsidR="00182970">
          <w:t>ČÁST II.g</w:t>
        </w:r>
      </w:sdtContent>
    </w:sdt>
    <w:r>
      <w:t xml:space="preserve"> </w:t>
    </w:r>
    <w:r>
      <w:br/>
    </w:r>
    <w:sdt>
      <w:sdtPr>
        <w:alias w:val="Předmět:"/>
        <w:tag w:val="{&quot;SkabelonDesign&quot;:{&quot;type&quot;:&quot;text&quot;,&quot;binding&quot;:&quot;Doc.Prop.Ram_Document_Title2&quot;,&quot;ignoreBlank&quot;:true}}"/>
        <w:id w:val="1142620603"/>
        <w:dataBinding w:prefixMappings="xmlns:ns0='http://purl.org/dc/elements/1.1/' xmlns:ns1='http://schemas.openxmlformats.org/package/2006/metadata/core-properties' " w:xpath="/ns1:coreProperties[1]/ns0:subject[1]" w:storeItemID="{6C3C8BC8-F283-45AE-878A-BAB7291924A1}"/>
        <w:text/>
      </w:sdtPr>
      <w:sdtEndPr/>
      <w:sdtContent>
        <w:r>
          <w:t>Garantované parametry</w:t>
        </w:r>
      </w:sdtContent>
    </w:sdt>
    <w:r>
      <w:t xml:space="preserve"> </w:t>
    </w:r>
  </w:p>
  <w:p w14:paraId="2594CD0F" w14:textId="77777777" w:rsidR="008B5D7B" w:rsidRPr="0015620D" w:rsidRDefault="008B5D7B" w:rsidP="002947F8">
    <w:pPr>
      <w:pStyle w:val="Zhlav"/>
      <w:jc w:val="center"/>
    </w:pPr>
  </w:p>
  <w:p w14:paraId="1A655C29" w14:textId="5722FDF2" w:rsidR="008B5D7B" w:rsidRDefault="008B5D7B" w:rsidP="002947F8">
    <w:pPr>
      <w:pStyle w:val="Zhlav"/>
      <w:tabs>
        <w:tab w:val="left" w:pos="29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17F12E4"/>
    <w:multiLevelType w:val="hybridMultilevel"/>
    <w:tmpl w:val="D85CF152"/>
    <w:lvl w:ilvl="0" w:tplc="434E96F6">
      <w:start w:val="1"/>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74350FC"/>
    <w:multiLevelType w:val="hybridMultilevel"/>
    <w:tmpl w:val="3B323C16"/>
    <w:lvl w:ilvl="0" w:tplc="2A4C2AF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A982B48"/>
    <w:multiLevelType w:val="hybridMultilevel"/>
    <w:tmpl w:val="2A7C44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F41C92"/>
    <w:multiLevelType w:val="multilevel"/>
    <w:tmpl w:val="684E097E"/>
    <w:lvl w:ilvl="0">
      <w:start w:val="1"/>
      <w:numFmt w:val="decimal"/>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6" w15:restartNumberingAfterBreak="0">
    <w:nsid w:val="24C30212"/>
    <w:multiLevelType w:val="hybridMultilevel"/>
    <w:tmpl w:val="BEBE35BA"/>
    <w:lvl w:ilvl="0" w:tplc="5080AFAA">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0CF28D6"/>
    <w:multiLevelType w:val="hybridMultilevel"/>
    <w:tmpl w:val="F4B8DE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136208E"/>
    <w:multiLevelType w:val="hybridMultilevel"/>
    <w:tmpl w:val="89E0C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A8218A2"/>
    <w:multiLevelType w:val="hybridMultilevel"/>
    <w:tmpl w:val="4DC026EE"/>
    <w:lvl w:ilvl="0" w:tplc="096E2262">
      <w:start w:val="60"/>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BFC4198"/>
    <w:multiLevelType w:val="hybridMultilevel"/>
    <w:tmpl w:val="56960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FC02E7D"/>
    <w:multiLevelType w:val="hybridMultilevel"/>
    <w:tmpl w:val="E7ECE0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5492233"/>
    <w:multiLevelType w:val="hybridMultilevel"/>
    <w:tmpl w:val="6C02F6B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7" w15:restartNumberingAfterBreak="0">
    <w:nsid w:val="747E577E"/>
    <w:multiLevelType w:val="multilevel"/>
    <w:tmpl w:val="482AFF38"/>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9"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350618370">
    <w:abstractNumId w:val="30"/>
  </w:num>
  <w:num w:numId="2" w16cid:durableId="1174027494">
    <w:abstractNumId w:val="7"/>
  </w:num>
  <w:num w:numId="3" w16cid:durableId="872768625">
    <w:abstractNumId w:val="6"/>
  </w:num>
  <w:num w:numId="4" w16cid:durableId="1625041782">
    <w:abstractNumId w:val="5"/>
  </w:num>
  <w:num w:numId="5" w16cid:durableId="1137647352">
    <w:abstractNumId w:val="4"/>
  </w:num>
  <w:num w:numId="6" w16cid:durableId="2106729057">
    <w:abstractNumId w:val="28"/>
  </w:num>
  <w:num w:numId="7" w16cid:durableId="1257326757">
    <w:abstractNumId w:val="3"/>
  </w:num>
  <w:num w:numId="8" w16cid:durableId="2043242641">
    <w:abstractNumId w:val="2"/>
  </w:num>
  <w:num w:numId="9" w16cid:durableId="727343842">
    <w:abstractNumId w:val="1"/>
  </w:num>
  <w:num w:numId="10" w16cid:durableId="950208840">
    <w:abstractNumId w:val="0"/>
  </w:num>
  <w:num w:numId="11" w16cid:durableId="1320621089">
    <w:abstractNumId w:val="8"/>
  </w:num>
  <w:num w:numId="12" w16cid:durableId="968122229">
    <w:abstractNumId w:val="28"/>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942567279">
    <w:abstractNumId w:val="14"/>
  </w:num>
  <w:num w:numId="14" w16cid:durableId="215094556">
    <w:abstractNumId w:val="26"/>
  </w:num>
  <w:num w:numId="15" w16cid:durableId="1058168328">
    <w:abstractNumId w:val="14"/>
  </w:num>
  <w:num w:numId="16" w16cid:durableId="1281181609">
    <w:abstractNumId w:val="14"/>
  </w:num>
  <w:num w:numId="17" w16cid:durableId="7409642">
    <w:abstractNumId w:val="14"/>
  </w:num>
  <w:num w:numId="18" w16cid:durableId="313918790">
    <w:abstractNumId w:val="14"/>
  </w:num>
  <w:num w:numId="19" w16cid:durableId="615410048">
    <w:abstractNumId w:val="14"/>
  </w:num>
  <w:num w:numId="20" w16cid:durableId="1469202422">
    <w:abstractNumId w:val="20"/>
  </w:num>
  <w:num w:numId="21" w16cid:durableId="536092048">
    <w:abstractNumId w:val="17"/>
  </w:num>
  <w:num w:numId="22" w16cid:durableId="876239533">
    <w:abstractNumId w:val="13"/>
  </w:num>
  <w:num w:numId="23" w16cid:durableId="372271165">
    <w:abstractNumId w:val="29"/>
  </w:num>
  <w:num w:numId="24" w16cid:durableId="1620064163">
    <w:abstractNumId w:val="15"/>
  </w:num>
  <w:num w:numId="25" w16cid:durableId="853038758">
    <w:abstractNumId w:val="9"/>
  </w:num>
  <w:num w:numId="26" w16cid:durableId="76289462">
    <w:abstractNumId w:val="25"/>
  </w:num>
  <w:num w:numId="27" w16cid:durableId="568273155">
    <w:abstractNumId w:val="27"/>
  </w:num>
  <w:num w:numId="28" w16cid:durableId="297153561">
    <w:abstractNumId w:val="21"/>
  </w:num>
  <w:num w:numId="29" w16cid:durableId="390351138">
    <w:abstractNumId w:val="11"/>
  </w:num>
  <w:num w:numId="30" w16cid:durableId="1823425038">
    <w:abstractNumId w:val="12"/>
  </w:num>
  <w:num w:numId="31" w16cid:durableId="2120835411">
    <w:abstractNumId w:val="22"/>
  </w:num>
  <w:num w:numId="32" w16cid:durableId="41448651">
    <w:abstractNumId w:val="18"/>
  </w:num>
  <w:num w:numId="33" w16cid:durableId="892807799">
    <w:abstractNumId w:val="23"/>
  </w:num>
  <w:num w:numId="34" w16cid:durableId="818809153">
    <w:abstractNumId w:val="24"/>
  </w:num>
  <w:num w:numId="35" w16cid:durableId="1134327828">
    <w:abstractNumId w:val="10"/>
  </w:num>
  <w:num w:numId="36" w16cid:durableId="531188014">
    <w:abstractNumId w:val="16"/>
  </w:num>
  <w:num w:numId="37" w16cid:durableId="1112869519">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Mužila">
    <w15:presenceInfo w15:providerId="AD" w15:userId="S::muzila@sakobrno.onmicrosoft.com::40edc90c-e8ac-48a8-a2db-1b9af59e285e"/>
  </w15:person>
  <w15:person w15:author="Pavel Slezák">
    <w15:presenceInfo w15:providerId="AD" w15:userId="S::pavel.slezak@sako.cz::6e55fea9-85e1-43e0-baee-4395d7142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3B6"/>
    <w:rsid w:val="000101EC"/>
    <w:rsid w:val="00013EEA"/>
    <w:rsid w:val="00014985"/>
    <w:rsid w:val="00014FD3"/>
    <w:rsid w:val="000162D0"/>
    <w:rsid w:val="00025683"/>
    <w:rsid w:val="00025787"/>
    <w:rsid w:val="000275D6"/>
    <w:rsid w:val="000305CC"/>
    <w:rsid w:val="00031C1D"/>
    <w:rsid w:val="0003239D"/>
    <w:rsid w:val="00035B26"/>
    <w:rsid w:val="00035E4D"/>
    <w:rsid w:val="00035F25"/>
    <w:rsid w:val="0003686F"/>
    <w:rsid w:val="00036E8F"/>
    <w:rsid w:val="00042B24"/>
    <w:rsid w:val="00043695"/>
    <w:rsid w:val="00043794"/>
    <w:rsid w:val="000458B8"/>
    <w:rsid w:val="00050588"/>
    <w:rsid w:val="00057D6C"/>
    <w:rsid w:val="00061A2C"/>
    <w:rsid w:val="00065072"/>
    <w:rsid w:val="00065C3C"/>
    <w:rsid w:val="000662CE"/>
    <w:rsid w:val="00066591"/>
    <w:rsid w:val="000665FB"/>
    <w:rsid w:val="000708C8"/>
    <w:rsid w:val="000719DE"/>
    <w:rsid w:val="000732FA"/>
    <w:rsid w:val="00073920"/>
    <w:rsid w:val="00076D04"/>
    <w:rsid w:val="00081AB7"/>
    <w:rsid w:val="00085A80"/>
    <w:rsid w:val="00086021"/>
    <w:rsid w:val="00086D6D"/>
    <w:rsid w:val="0009051E"/>
    <w:rsid w:val="00090843"/>
    <w:rsid w:val="0009128C"/>
    <w:rsid w:val="000918A2"/>
    <w:rsid w:val="00091CF6"/>
    <w:rsid w:val="00094ABD"/>
    <w:rsid w:val="000A01E8"/>
    <w:rsid w:val="000A12AF"/>
    <w:rsid w:val="000A12C1"/>
    <w:rsid w:val="000A32DD"/>
    <w:rsid w:val="000B1AAB"/>
    <w:rsid w:val="000B1BEB"/>
    <w:rsid w:val="000C05A4"/>
    <w:rsid w:val="000C3D00"/>
    <w:rsid w:val="000C7B3B"/>
    <w:rsid w:val="000D0AD1"/>
    <w:rsid w:val="000D0B47"/>
    <w:rsid w:val="000D40A3"/>
    <w:rsid w:val="000D5465"/>
    <w:rsid w:val="000E68C9"/>
    <w:rsid w:val="000F1544"/>
    <w:rsid w:val="000F1B17"/>
    <w:rsid w:val="000F22CD"/>
    <w:rsid w:val="000F4E10"/>
    <w:rsid w:val="000F6A42"/>
    <w:rsid w:val="000F7A8D"/>
    <w:rsid w:val="00100304"/>
    <w:rsid w:val="001003DF"/>
    <w:rsid w:val="0010164F"/>
    <w:rsid w:val="00103E3F"/>
    <w:rsid w:val="00105B1D"/>
    <w:rsid w:val="001075F2"/>
    <w:rsid w:val="0011127C"/>
    <w:rsid w:val="00117FBE"/>
    <w:rsid w:val="00120805"/>
    <w:rsid w:val="00122A3A"/>
    <w:rsid w:val="0012534C"/>
    <w:rsid w:val="0013244F"/>
    <w:rsid w:val="00132E4A"/>
    <w:rsid w:val="00134937"/>
    <w:rsid w:val="00134F89"/>
    <w:rsid w:val="00140902"/>
    <w:rsid w:val="0014154F"/>
    <w:rsid w:val="00150678"/>
    <w:rsid w:val="00150E6C"/>
    <w:rsid w:val="00150E90"/>
    <w:rsid w:val="00153F6B"/>
    <w:rsid w:val="00155E2C"/>
    <w:rsid w:val="00155EAC"/>
    <w:rsid w:val="0015620D"/>
    <w:rsid w:val="0016003E"/>
    <w:rsid w:val="00161FD6"/>
    <w:rsid w:val="00167364"/>
    <w:rsid w:val="001745E9"/>
    <w:rsid w:val="001752F5"/>
    <w:rsid w:val="00175A1A"/>
    <w:rsid w:val="00175DAB"/>
    <w:rsid w:val="00181D30"/>
    <w:rsid w:val="00182651"/>
    <w:rsid w:val="001826F7"/>
    <w:rsid w:val="001827D4"/>
    <w:rsid w:val="00182970"/>
    <w:rsid w:val="00184738"/>
    <w:rsid w:val="00186235"/>
    <w:rsid w:val="00187F5C"/>
    <w:rsid w:val="001905D1"/>
    <w:rsid w:val="00192503"/>
    <w:rsid w:val="001A0938"/>
    <w:rsid w:val="001A2D5F"/>
    <w:rsid w:val="001A46BA"/>
    <w:rsid w:val="001A4891"/>
    <w:rsid w:val="001B143B"/>
    <w:rsid w:val="001B1457"/>
    <w:rsid w:val="001B323E"/>
    <w:rsid w:val="001B3332"/>
    <w:rsid w:val="001B4708"/>
    <w:rsid w:val="001B4A0D"/>
    <w:rsid w:val="001B622B"/>
    <w:rsid w:val="001C136D"/>
    <w:rsid w:val="001C205A"/>
    <w:rsid w:val="001C2147"/>
    <w:rsid w:val="001C5334"/>
    <w:rsid w:val="001D161A"/>
    <w:rsid w:val="001D4196"/>
    <w:rsid w:val="001E01D4"/>
    <w:rsid w:val="001E1890"/>
    <w:rsid w:val="001E298D"/>
    <w:rsid w:val="001E2D9D"/>
    <w:rsid w:val="001E5404"/>
    <w:rsid w:val="001E5B78"/>
    <w:rsid w:val="001F1230"/>
    <w:rsid w:val="001F52E3"/>
    <w:rsid w:val="001F5523"/>
    <w:rsid w:val="001F7024"/>
    <w:rsid w:val="00201971"/>
    <w:rsid w:val="0020240D"/>
    <w:rsid w:val="00204C55"/>
    <w:rsid w:val="00214946"/>
    <w:rsid w:val="0021685E"/>
    <w:rsid w:val="00216A56"/>
    <w:rsid w:val="00216F3A"/>
    <w:rsid w:val="00221BC2"/>
    <w:rsid w:val="00221DDD"/>
    <w:rsid w:val="0023147C"/>
    <w:rsid w:val="00231C53"/>
    <w:rsid w:val="00231CC8"/>
    <w:rsid w:val="002327D6"/>
    <w:rsid w:val="002331E1"/>
    <w:rsid w:val="00233F7D"/>
    <w:rsid w:val="00235731"/>
    <w:rsid w:val="00241331"/>
    <w:rsid w:val="0024173A"/>
    <w:rsid w:val="00244660"/>
    <w:rsid w:val="00244D70"/>
    <w:rsid w:val="0024640B"/>
    <w:rsid w:val="0024654B"/>
    <w:rsid w:val="002507C5"/>
    <w:rsid w:val="0025216A"/>
    <w:rsid w:val="00252965"/>
    <w:rsid w:val="00264744"/>
    <w:rsid w:val="0026673B"/>
    <w:rsid w:val="00266A88"/>
    <w:rsid w:val="00267253"/>
    <w:rsid w:val="00271568"/>
    <w:rsid w:val="00271B84"/>
    <w:rsid w:val="00274AA9"/>
    <w:rsid w:val="00275F33"/>
    <w:rsid w:val="00277C18"/>
    <w:rsid w:val="00280A43"/>
    <w:rsid w:val="0028180A"/>
    <w:rsid w:val="002826A5"/>
    <w:rsid w:val="002856EE"/>
    <w:rsid w:val="002868CC"/>
    <w:rsid w:val="00290E22"/>
    <w:rsid w:val="002947F8"/>
    <w:rsid w:val="00295E37"/>
    <w:rsid w:val="0029638E"/>
    <w:rsid w:val="0029658B"/>
    <w:rsid w:val="002A4975"/>
    <w:rsid w:val="002A569E"/>
    <w:rsid w:val="002B751E"/>
    <w:rsid w:val="002C1D99"/>
    <w:rsid w:val="002C50EB"/>
    <w:rsid w:val="002C5297"/>
    <w:rsid w:val="002D0274"/>
    <w:rsid w:val="002D0282"/>
    <w:rsid w:val="002D43D1"/>
    <w:rsid w:val="002D5562"/>
    <w:rsid w:val="002D75FE"/>
    <w:rsid w:val="002E0543"/>
    <w:rsid w:val="002E0C8B"/>
    <w:rsid w:val="002E18AD"/>
    <w:rsid w:val="002E24F9"/>
    <w:rsid w:val="002E27B6"/>
    <w:rsid w:val="002E3F28"/>
    <w:rsid w:val="002E4A59"/>
    <w:rsid w:val="002E65B5"/>
    <w:rsid w:val="002E74A4"/>
    <w:rsid w:val="002F18EB"/>
    <w:rsid w:val="002F1ED8"/>
    <w:rsid w:val="002F447F"/>
    <w:rsid w:val="003064DC"/>
    <w:rsid w:val="00313F95"/>
    <w:rsid w:val="003158BD"/>
    <w:rsid w:val="00320824"/>
    <w:rsid w:val="00326EF7"/>
    <w:rsid w:val="00333056"/>
    <w:rsid w:val="00333648"/>
    <w:rsid w:val="003336F7"/>
    <w:rsid w:val="00333FFD"/>
    <w:rsid w:val="00344D00"/>
    <w:rsid w:val="00351C5E"/>
    <w:rsid w:val="0035397E"/>
    <w:rsid w:val="00355FEB"/>
    <w:rsid w:val="00362876"/>
    <w:rsid w:val="00362A3A"/>
    <w:rsid w:val="00372A0A"/>
    <w:rsid w:val="00372BFF"/>
    <w:rsid w:val="00383654"/>
    <w:rsid w:val="003843B1"/>
    <w:rsid w:val="00384CEC"/>
    <w:rsid w:val="00387077"/>
    <w:rsid w:val="00391F00"/>
    <w:rsid w:val="003A02FC"/>
    <w:rsid w:val="003A0C28"/>
    <w:rsid w:val="003A306E"/>
    <w:rsid w:val="003A4710"/>
    <w:rsid w:val="003B0628"/>
    <w:rsid w:val="003B204D"/>
    <w:rsid w:val="003B2757"/>
    <w:rsid w:val="003B3112"/>
    <w:rsid w:val="003B35B0"/>
    <w:rsid w:val="003B497E"/>
    <w:rsid w:val="003B56D2"/>
    <w:rsid w:val="003C0CE9"/>
    <w:rsid w:val="003C0DEC"/>
    <w:rsid w:val="003C0E91"/>
    <w:rsid w:val="003C1D16"/>
    <w:rsid w:val="003C3644"/>
    <w:rsid w:val="003C4356"/>
    <w:rsid w:val="003C460C"/>
    <w:rsid w:val="003C4F9F"/>
    <w:rsid w:val="003C60F1"/>
    <w:rsid w:val="003C6544"/>
    <w:rsid w:val="003D0891"/>
    <w:rsid w:val="003D0E00"/>
    <w:rsid w:val="003D2D79"/>
    <w:rsid w:val="003E19C7"/>
    <w:rsid w:val="003E3B18"/>
    <w:rsid w:val="003E53E0"/>
    <w:rsid w:val="003E6021"/>
    <w:rsid w:val="003E6178"/>
    <w:rsid w:val="003E6566"/>
    <w:rsid w:val="003F24C0"/>
    <w:rsid w:val="003F5BCA"/>
    <w:rsid w:val="003F693F"/>
    <w:rsid w:val="00402096"/>
    <w:rsid w:val="00403DDF"/>
    <w:rsid w:val="00411FFA"/>
    <w:rsid w:val="004131A6"/>
    <w:rsid w:val="00414021"/>
    <w:rsid w:val="00414132"/>
    <w:rsid w:val="00414F7F"/>
    <w:rsid w:val="00420155"/>
    <w:rsid w:val="0042345A"/>
    <w:rsid w:val="00424709"/>
    <w:rsid w:val="00424AD9"/>
    <w:rsid w:val="004315BE"/>
    <w:rsid w:val="00434330"/>
    <w:rsid w:val="004351FE"/>
    <w:rsid w:val="0044169D"/>
    <w:rsid w:val="00443485"/>
    <w:rsid w:val="004441C5"/>
    <w:rsid w:val="00444582"/>
    <w:rsid w:val="0044710C"/>
    <w:rsid w:val="00452531"/>
    <w:rsid w:val="0045404F"/>
    <w:rsid w:val="00455365"/>
    <w:rsid w:val="00460CB5"/>
    <w:rsid w:val="00460F5D"/>
    <w:rsid w:val="00461E89"/>
    <w:rsid w:val="0046245E"/>
    <w:rsid w:val="0046255D"/>
    <w:rsid w:val="00465D99"/>
    <w:rsid w:val="004704BE"/>
    <w:rsid w:val="004719DE"/>
    <w:rsid w:val="00473BCF"/>
    <w:rsid w:val="00476E2D"/>
    <w:rsid w:val="004772D1"/>
    <w:rsid w:val="00481EAF"/>
    <w:rsid w:val="00482795"/>
    <w:rsid w:val="004833B7"/>
    <w:rsid w:val="00484A37"/>
    <w:rsid w:val="00487DD3"/>
    <w:rsid w:val="00492C63"/>
    <w:rsid w:val="00493726"/>
    <w:rsid w:val="00497992"/>
    <w:rsid w:val="004A1696"/>
    <w:rsid w:val="004A5FFD"/>
    <w:rsid w:val="004B2A15"/>
    <w:rsid w:val="004B2A88"/>
    <w:rsid w:val="004B5F2D"/>
    <w:rsid w:val="004B6AA7"/>
    <w:rsid w:val="004C01B2"/>
    <w:rsid w:val="004C4C16"/>
    <w:rsid w:val="004C5B8F"/>
    <w:rsid w:val="004C5F32"/>
    <w:rsid w:val="004D081A"/>
    <w:rsid w:val="004D53EA"/>
    <w:rsid w:val="004D7E55"/>
    <w:rsid w:val="004E166F"/>
    <w:rsid w:val="004E2B31"/>
    <w:rsid w:val="004E2C60"/>
    <w:rsid w:val="004E3305"/>
    <w:rsid w:val="004E73DC"/>
    <w:rsid w:val="004F0956"/>
    <w:rsid w:val="004F0A14"/>
    <w:rsid w:val="004F1ED7"/>
    <w:rsid w:val="004F5D4F"/>
    <w:rsid w:val="0050067B"/>
    <w:rsid w:val="00500ECF"/>
    <w:rsid w:val="0050272B"/>
    <w:rsid w:val="00502C50"/>
    <w:rsid w:val="005055E9"/>
    <w:rsid w:val="0050780A"/>
    <w:rsid w:val="005104FF"/>
    <w:rsid w:val="00510565"/>
    <w:rsid w:val="00511943"/>
    <w:rsid w:val="005119F6"/>
    <w:rsid w:val="00512891"/>
    <w:rsid w:val="00516608"/>
    <w:rsid w:val="005178A7"/>
    <w:rsid w:val="005203AF"/>
    <w:rsid w:val="0052643C"/>
    <w:rsid w:val="00526A20"/>
    <w:rsid w:val="00527A0B"/>
    <w:rsid w:val="005305F1"/>
    <w:rsid w:val="00530C3C"/>
    <w:rsid w:val="005317AC"/>
    <w:rsid w:val="00531B0E"/>
    <w:rsid w:val="005328A3"/>
    <w:rsid w:val="00532AE0"/>
    <w:rsid w:val="00533DEB"/>
    <w:rsid w:val="0053544F"/>
    <w:rsid w:val="005405A9"/>
    <w:rsid w:val="00543EF2"/>
    <w:rsid w:val="00547F22"/>
    <w:rsid w:val="005523F7"/>
    <w:rsid w:val="00554D34"/>
    <w:rsid w:val="0055579F"/>
    <w:rsid w:val="00555C46"/>
    <w:rsid w:val="00562597"/>
    <w:rsid w:val="00562C42"/>
    <w:rsid w:val="00566B24"/>
    <w:rsid w:val="00570A14"/>
    <w:rsid w:val="005716D3"/>
    <w:rsid w:val="005777D4"/>
    <w:rsid w:val="00577ADF"/>
    <w:rsid w:val="0058011F"/>
    <w:rsid w:val="00582AE7"/>
    <w:rsid w:val="00583704"/>
    <w:rsid w:val="005841E3"/>
    <w:rsid w:val="00585126"/>
    <w:rsid w:val="00586EE5"/>
    <w:rsid w:val="005906C3"/>
    <w:rsid w:val="00591510"/>
    <w:rsid w:val="0059392A"/>
    <w:rsid w:val="005A27B2"/>
    <w:rsid w:val="005A28D4"/>
    <w:rsid w:val="005A3B27"/>
    <w:rsid w:val="005A6171"/>
    <w:rsid w:val="005B0408"/>
    <w:rsid w:val="005B120C"/>
    <w:rsid w:val="005B2040"/>
    <w:rsid w:val="005B240C"/>
    <w:rsid w:val="005B3B31"/>
    <w:rsid w:val="005B6543"/>
    <w:rsid w:val="005C4A46"/>
    <w:rsid w:val="005C5C57"/>
    <w:rsid w:val="005C5E42"/>
    <w:rsid w:val="005C5F97"/>
    <w:rsid w:val="005C724F"/>
    <w:rsid w:val="005C769C"/>
    <w:rsid w:val="005D30E9"/>
    <w:rsid w:val="005D4530"/>
    <w:rsid w:val="005D5676"/>
    <w:rsid w:val="005D56E0"/>
    <w:rsid w:val="005D571A"/>
    <w:rsid w:val="005D6689"/>
    <w:rsid w:val="005E2D62"/>
    <w:rsid w:val="005E7283"/>
    <w:rsid w:val="005E7CB6"/>
    <w:rsid w:val="005F0457"/>
    <w:rsid w:val="005F0FD9"/>
    <w:rsid w:val="005F1580"/>
    <w:rsid w:val="005F3ED8"/>
    <w:rsid w:val="005F633A"/>
    <w:rsid w:val="005F6B57"/>
    <w:rsid w:val="00603474"/>
    <w:rsid w:val="006065FE"/>
    <w:rsid w:val="0060749E"/>
    <w:rsid w:val="006149A3"/>
    <w:rsid w:val="0061547E"/>
    <w:rsid w:val="00616258"/>
    <w:rsid w:val="0061679E"/>
    <w:rsid w:val="006170CA"/>
    <w:rsid w:val="0062091F"/>
    <w:rsid w:val="00621997"/>
    <w:rsid w:val="006256CF"/>
    <w:rsid w:val="00625CB6"/>
    <w:rsid w:val="00627591"/>
    <w:rsid w:val="0063412F"/>
    <w:rsid w:val="006348B1"/>
    <w:rsid w:val="00637C33"/>
    <w:rsid w:val="00637F5D"/>
    <w:rsid w:val="0064091F"/>
    <w:rsid w:val="006412AF"/>
    <w:rsid w:val="006412C4"/>
    <w:rsid w:val="00641B8C"/>
    <w:rsid w:val="00642F60"/>
    <w:rsid w:val="0064370C"/>
    <w:rsid w:val="00647CC2"/>
    <w:rsid w:val="00650A0C"/>
    <w:rsid w:val="006523A2"/>
    <w:rsid w:val="00655B49"/>
    <w:rsid w:val="006612C9"/>
    <w:rsid w:val="006628B0"/>
    <w:rsid w:val="006651D9"/>
    <w:rsid w:val="00666EEF"/>
    <w:rsid w:val="006708CE"/>
    <w:rsid w:val="0067133E"/>
    <w:rsid w:val="00676805"/>
    <w:rsid w:val="00681D83"/>
    <w:rsid w:val="006849AB"/>
    <w:rsid w:val="006858BA"/>
    <w:rsid w:val="0069003A"/>
    <w:rsid w:val="006900C2"/>
    <w:rsid w:val="00690B4E"/>
    <w:rsid w:val="00692E2A"/>
    <w:rsid w:val="0069754B"/>
    <w:rsid w:val="00697650"/>
    <w:rsid w:val="006A1504"/>
    <w:rsid w:val="006A1B81"/>
    <w:rsid w:val="006A54D2"/>
    <w:rsid w:val="006A5CDB"/>
    <w:rsid w:val="006B07F7"/>
    <w:rsid w:val="006B2773"/>
    <w:rsid w:val="006B27E8"/>
    <w:rsid w:val="006B2C25"/>
    <w:rsid w:val="006B30A9"/>
    <w:rsid w:val="006B52DD"/>
    <w:rsid w:val="006C0A4C"/>
    <w:rsid w:val="006C0FBE"/>
    <w:rsid w:val="006C0FD8"/>
    <w:rsid w:val="006C4474"/>
    <w:rsid w:val="006D0ADA"/>
    <w:rsid w:val="006D6CC8"/>
    <w:rsid w:val="006E04BC"/>
    <w:rsid w:val="006E05F8"/>
    <w:rsid w:val="006E0A09"/>
    <w:rsid w:val="006E0AB1"/>
    <w:rsid w:val="006E1889"/>
    <w:rsid w:val="006E1CC0"/>
    <w:rsid w:val="006E5C60"/>
    <w:rsid w:val="006F26BF"/>
    <w:rsid w:val="006F29D1"/>
    <w:rsid w:val="006F6EC7"/>
    <w:rsid w:val="006F6EDC"/>
    <w:rsid w:val="006F7C47"/>
    <w:rsid w:val="007008EE"/>
    <w:rsid w:val="0070267E"/>
    <w:rsid w:val="00704E76"/>
    <w:rsid w:val="00705DD3"/>
    <w:rsid w:val="00706E32"/>
    <w:rsid w:val="00706FA8"/>
    <w:rsid w:val="00710F64"/>
    <w:rsid w:val="00716791"/>
    <w:rsid w:val="00717BF8"/>
    <w:rsid w:val="007205F4"/>
    <w:rsid w:val="00720B05"/>
    <w:rsid w:val="00724BBB"/>
    <w:rsid w:val="00725759"/>
    <w:rsid w:val="00725FAC"/>
    <w:rsid w:val="0072651E"/>
    <w:rsid w:val="007308ED"/>
    <w:rsid w:val="00730A32"/>
    <w:rsid w:val="00731396"/>
    <w:rsid w:val="007323AE"/>
    <w:rsid w:val="0073710B"/>
    <w:rsid w:val="0074123C"/>
    <w:rsid w:val="0074262D"/>
    <w:rsid w:val="00745D6A"/>
    <w:rsid w:val="00746DAE"/>
    <w:rsid w:val="00747FC7"/>
    <w:rsid w:val="00752EC2"/>
    <w:rsid w:val="00754023"/>
    <w:rsid w:val="007546AF"/>
    <w:rsid w:val="007554A7"/>
    <w:rsid w:val="0075625F"/>
    <w:rsid w:val="00762065"/>
    <w:rsid w:val="00762EA2"/>
    <w:rsid w:val="00763A22"/>
    <w:rsid w:val="00764167"/>
    <w:rsid w:val="00765934"/>
    <w:rsid w:val="00771441"/>
    <w:rsid w:val="0077451B"/>
    <w:rsid w:val="0077468A"/>
    <w:rsid w:val="0078220F"/>
    <w:rsid w:val="007830AC"/>
    <w:rsid w:val="007834A4"/>
    <w:rsid w:val="00785259"/>
    <w:rsid w:val="007873C5"/>
    <w:rsid w:val="007900ED"/>
    <w:rsid w:val="0079449C"/>
    <w:rsid w:val="00796E99"/>
    <w:rsid w:val="007A1D2B"/>
    <w:rsid w:val="007B118D"/>
    <w:rsid w:val="007B2C4E"/>
    <w:rsid w:val="007B3D4D"/>
    <w:rsid w:val="007B4175"/>
    <w:rsid w:val="007B5260"/>
    <w:rsid w:val="007B6DE9"/>
    <w:rsid w:val="007C14AD"/>
    <w:rsid w:val="007C28E2"/>
    <w:rsid w:val="007C3777"/>
    <w:rsid w:val="007C6406"/>
    <w:rsid w:val="007C6BE7"/>
    <w:rsid w:val="007D0061"/>
    <w:rsid w:val="007D315E"/>
    <w:rsid w:val="007E002D"/>
    <w:rsid w:val="007E373C"/>
    <w:rsid w:val="007F7E77"/>
    <w:rsid w:val="008002CE"/>
    <w:rsid w:val="00800746"/>
    <w:rsid w:val="0080224B"/>
    <w:rsid w:val="00807DD1"/>
    <w:rsid w:val="008107C9"/>
    <w:rsid w:val="00810C2B"/>
    <w:rsid w:val="008134CA"/>
    <w:rsid w:val="0082180D"/>
    <w:rsid w:val="00822760"/>
    <w:rsid w:val="00823DA7"/>
    <w:rsid w:val="008261DD"/>
    <w:rsid w:val="00836161"/>
    <w:rsid w:val="00840014"/>
    <w:rsid w:val="008404DB"/>
    <w:rsid w:val="00841A14"/>
    <w:rsid w:val="00845EAC"/>
    <w:rsid w:val="00847D8C"/>
    <w:rsid w:val="00852386"/>
    <w:rsid w:val="0085419D"/>
    <w:rsid w:val="00855F60"/>
    <w:rsid w:val="00860E92"/>
    <w:rsid w:val="008626A6"/>
    <w:rsid w:val="008637B5"/>
    <w:rsid w:val="00871B5B"/>
    <w:rsid w:val="00872734"/>
    <w:rsid w:val="00873C06"/>
    <w:rsid w:val="00875550"/>
    <w:rsid w:val="00875696"/>
    <w:rsid w:val="00880016"/>
    <w:rsid w:val="0088088E"/>
    <w:rsid w:val="00880BC8"/>
    <w:rsid w:val="00881751"/>
    <w:rsid w:val="00882C52"/>
    <w:rsid w:val="008832A4"/>
    <w:rsid w:val="00883F0D"/>
    <w:rsid w:val="00887381"/>
    <w:rsid w:val="00890C1A"/>
    <w:rsid w:val="00892D08"/>
    <w:rsid w:val="00893791"/>
    <w:rsid w:val="00895F54"/>
    <w:rsid w:val="008A13F0"/>
    <w:rsid w:val="008A34B1"/>
    <w:rsid w:val="008A4B5C"/>
    <w:rsid w:val="008B12AE"/>
    <w:rsid w:val="008B14E3"/>
    <w:rsid w:val="008B3D87"/>
    <w:rsid w:val="008B5084"/>
    <w:rsid w:val="008B5D7B"/>
    <w:rsid w:val="008B668E"/>
    <w:rsid w:val="008D0A4C"/>
    <w:rsid w:val="008D1818"/>
    <w:rsid w:val="008D27EC"/>
    <w:rsid w:val="008D2FBD"/>
    <w:rsid w:val="008D32D7"/>
    <w:rsid w:val="008D371D"/>
    <w:rsid w:val="008E06E2"/>
    <w:rsid w:val="008E226E"/>
    <w:rsid w:val="008E2A87"/>
    <w:rsid w:val="008E3A17"/>
    <w:rsid w:val="008E5A6D"/>
    <w:rsid w:val="008F1ABE"/>
    <w:rsid w:val="008F1B9C"/>
    <w:rsid w:val="008F2613"/>
    <w:rsid w:val="008F26DC"/>
    <w:rsid w:val="008F2B16"/>
    <w:rsid w:val="008F32DF"/>
    <w:rsid w:val="008F4D20"/>
    <w:rsid w:val="008F5D5B"/>
    <w:rsid w:val="008F5E28"/>
    <w:rsid w:val="00901658"/>
    <w:rsid w:val="00901FDA"/>
    <w:rsid w:val="0090271A"/>
    <w:rsid w:val="00904F36"/>
    <w:rsid w:val="00905A99"/>
    <w:rsid w:val="00906EE9"/>
    <w:rsid w:val="00907194"/>
    <w:rsid w:val="00910635"/>
    <w:rsid w:val="00912795"/>
    <w:rsid w:val="00915EEE"/>
    <w:rsid w:val="009160B7"/>
    <w:rsid w:val="009205E1"/>
    <w:rsid w:val="009207CA"/>
    <w:rsid w:val="00920B15"/>
    <w:rsid w:val="009213BC"/>
    <w:rsid w:val="00923409"/>
    <w:rsid w:val="00923DC5"/>
    <w:rsid w:val="009362AE"/>
    <w:rsid w:val="00936676"/>
    <w:rsid w:val="00936B38"/>
    <w:rsid w:val="00946191"/>
    <w:rsid w:val="0094757D"/>
    <w:rsid w:val="009505AF"/>
    <w:rsid w:val="00950C18"/>
    <w:rsid w:val="00951B25"/>
    <w:rsid w:val="00952F70"/>
    <w:rsid w:val="00954633"/>
    <w:rsid w:val="00957DF0"/>
    <w:rsid w:val="00971466"/>
    <w:rsid w:val="009737E4"/>
    <w:rsid w:val="009764E8"/>
    <w:rsid w:val="00976C08"/>
    <w:rsid w:val="00977100"/>
    <w:rsid w:val="0097769C"/>
    <w:rsid w:val="00983B74"/>
    <w:rsid w:val="00990263"/>
    <w:rsid w:val="00990718"/>
    <w:rsid w:val="009926E4"/>
    <w:rsid w:val="00993918"/>
    <w:rsid w:val="00993A19"/>
    <w:rsid w:val="0099776F"/>
    <w:rsid w:val="009A0EFE"/>
    <w:rsid w:val="009A23EE"/>
    <w:rsid w:val="009A3960"/>
    <w:rsid w:val="009A465A"/>
    <w:rsid w:val="009A4669"/>
    <w:rsid w:val="009A4BBF"/>
    <w:rsid w:val="009A4CCC"/>
    <w:rsid w:val="009A565B"/>
    <w:rsid w:val="009A644A"/>
    <w:rsid w:val="009A70FC"/>
    <w:rsid w:val="009B18B0"/>
    <w:rsid w:val="009B5940"/>
    <w:rsid w:val="009B5EBA"/>
    <w:rsid w:val="009C3FAC"/>
    <w:rsid w:val="009C620B"/>
    <w:rsid w:val="009C791B"/>
    <w:rsid w:val="009D1E80"/>
    <w:rsid w:val="009D460D"/>
    <w:rsid w:val="009D49C9"/>
    <w:rsid w:val="009D7343"/>
    <w:rsid w:val="009D73CD"/>
    <w:rsid w:val="009E4B94"/>
    <w:rsid w:val="009E680D"/>
    <w:rsid w:val="009E72FC"/>
    <w:rsid w:val="009E74E4"/>
    <w:rsid w:val="009F0018"/>
    <w:rsid w:val="009F2F14"/>
    <w:rsid w:val="009F39C3"/>
    <w:rsid w:val="009F5051"/>
    <w:rsid w:val="009F5D19"/>
    <w:rsid w:val="009F6C44"/>
    <w:rsid w:val="00A01279"/>
    <w:rsid w:val="00A020E4"/>
    <w:rsid w:val="00A02746"/>
    <w:rsid w:val="00A0364D"/>
    <w:rsid w:val="00A03E7F"/>
    <w:rsid w:val="00A040A9"/>
    <w:rsid w:val="00A12608"/>
    <w:rsid w:val="00A12876"/>
    <w:rsid w:val="00A12C05"/>
    <w:rsid w:val="00A147F3"/>
    <w:rsid w:val="00A171F1"/>
    <w:rsid w:val="00A202D6"/>
    <w:rsid w:val="00A225C5"/>
    <w:rsid w:val="00A2471D"/>
    <w:rsid w:val="00A2560E"/>
    <w:rsid w:val="00A2579E"/>
    <w:rsid w:val="00A26954"/>
    <w:rsid w:val="00A27A90"/>
    <w:rsid w:val="00A30942"/>
    <w:rsid w:val="00A32AFE"/>
    <w:rsid w:val="00A339F3"/>
    <w:rsid w:val="00A44646"/>
    <w:rsid w:val="00A539A2"/>
    <w:rsid w:val="00A53A0A"/>
    <w:rsid w:val="00A54C58"/>
    <w:rsid w:val="00A55499"/>
    <w:rsid w:val="00A55C20"/>
    <w:rsid w:val="00A64256"/>
    <w:rsid w:val="00A7185A"/>
    <w:rsid w:val="00A724AB"/>
    <w:rsid w:val="00A72BEB"/>
    <w:rsid w:val="00A74AD7"/>
    <w:rsid w:val="00A808F0"/>
    <w:rsid w:val="00A83CAC"/>
    <w:rsid w:val="00A84F08"/>
    <w:rsid w:val="00A86339"/>
    <w:rsid w:val="00A86D42"/>
    <w:rsid w:val="00A90BC1"/>
    <w:rsid w:val="00A91DA5"/>
    <w:rsid w:val="00A92CEC"/>
    <w:rsid w:val="00A93A46"/>
    <w:rsid w:val="00A9425B"/>
    <w:rsid w:val="00A94495"/>
    <w:rsid w:val="00AA236A"/>
    <w:rsid w:val="00AA6278"/>
    <w:rsid w:val="00AA68D1"/>
    <w:rsid w:val="00AA6CEE"/>
    <w:rsid w:val="00AB115D"/>
    <w:rsid w:val="00AB4582"/>
    <w:rsid w:val="00AB4EE2"/>
    <w:rsid w:val="00AC2A86"/>
    <w:rsid w:val="00AC482D"/>
    <w:rsid w:val="00AC6A8C"/>
    <w:rsid w:val="00AD5F89"/>
    <w:rsid w:val="00AD691F"/>
    <w:rsid w:val="00AE0D3E"/>
    <w:rsid w:val="00AE1B16"/>
    <w:rsid w:val="00AF1D02"/>
    <w:rsid w:val="00AF41BB"/>
    <w:rsid w:val="00AF63F5"/>
    <w:rsid w:val="00AF76E3"/>
    <w:rsid w:val="00B00D92"/>
    <w:rsid w:val="00B01724"/>
    <w:rsid w:val="00B03113"/>
    <w:rsid w:val="00B0422A"/>
    <w:rsid w:val="00B04284"/>
    <w:rsid w:val="00B06877"/>
    <w:rsid w:val="00B06EF3"/>
    <w:rsid w:val="00B11D2C"/>
    <w:rsid w:val="00B11F2E"/>
    <w:rsid w:val="00B12151"/>
    <w:rsid w:val="00B1331B"/>
    <w:rsid w:val="00B13AC6"/>
    <w:rsid w:val="00B146C5"/>
    <w:rsid w:val="00B16F68"/>
    <w:rsid w:val="00B21B6B"/>
    <w:rsid w:val="00B24DE3"/>
    <w:rsid w:val="00B24E70"/>
    <w:rsid w:val="00B342AA"/>
    <w:rsid w:val="00B37E35"/>
    <w:rsid w:val="00B46445"/>
    <w:rsid w:val="00B50F1E"/>
    <w:rsid w:val="00B56091"/>
    <w:rsid w:val="00B625A6"/>
    <w:rsid w:val="00B64F18"/>
    <w:rsid w:val="00B65337"/>
    <w:rsid w:val="00B67A74"/>
    <w:rsid w:val="00B872D3"/>
    <w:rsid w:val="00B87BE6"/>
    <w:rsid w:val="00B87CE7"/>
    <w:rsid w:val="00B91E8E"/>
    <w:rsid w:val="00B93E0B"/>
    <w:rsid w:val="00B95457"/>
    <w:rsid w:val="00B97690"/>
    <w:rsid w:val="00BA003E"/>
    <w:rsid w:val="00BA23F6"/>
    <w:rsid w:val="00BA391C"/>
    <w:rsid w:val="00BA4A1D"/>
    <w:rsid w:val="00BA4EEC"/>
    <w:rsid w:val="00BB13FF"/>
    <w:rsid w:val="00BB29BA"/>
    <w:rsid w:val="00BB4255"/>
    <w:rsid w:val="00BB4F42"/>
    <w:rsid w:val="00BD35FA"/>
    <w:rsid w:val="00BD374C"/>
    <w:rsid w:val="00BD3EA9"/>
    <w:rsid w:val="00BD54A0"/>
    <w:rsid w:val="00BE425D"/>
    <w:rsid w:val="00BE54E4"/>
    <w:rsid w:val="00BF1A85"/>
    <w:rsid w:val="00BF32D5"/>
    <w:rsid w:val="00BF6DAC"/>
    <w:rsid w:val="00BF6EA8"/>
    <w:rsid w:val="00C01A13"/>
    <w:rsid w:val="00C01F90"/>
    <w:rsid w:val="00C05D28"/>
    <w:rsid w:val="00C06E8B"/>
    <w:rsid w:val="00C124B7"/>
    <w:rsid w:val="00C12F55"/>
    <w:rsid w:val="00C148BA"/>
    <w:rsid w:val="00C14F66"/>
    <w:rsid w:val="00C160E2"/>
    <w:rsid w:val="00C16D98"/>
    <w:rsid w:val="00C2018C"/>
    <w:rsid w:val="00C20759"/>
    <w:rsid w:val="00C21434"/>
    <w:rsid w:val="00C234FE"/>
    <w:rsid w:val="00C2427E"/>
    <w:rsid w:val="00C243C4"/>
    <w:rsid w:val="00C26252"/>
    <w:rsid w:val="00C275E4"/>
    <w:rsid w:val="00C30381"/>
    <w:rsid w:val="00C35765"/>
    <w:rsid w:val="00C357EF"/>
    <w:rsid w:val="00C35E05"/>
    <w:rsid w:val="00C431ED"/>
    <w:rsid w:val="00C43AF1"/>
    <w:rsid w:val="00C44288"/>
    <w:rsid w:val="00C45126"/>
    <w:rsid w:val="00C50AFE"/>
    <w:rsid w:val="00C522B0"/>
    <w:rsid w:val="00C53FE6"/>
    <w:rsid w:val="00C541F6"/>
    <w:rsid w:val="00C56D3D"/>
    <w:rsid w:val="00C614CF"/>
    <w:rsid w:val="00C628CD"/>
    <w:rsid w:val="00C6399B"/>
    <w:rsid w:val="00C63A08"/>
    <w:rsid w:val="00C642D2"/>
    <w:rsid w:val="00C700F7"/>
    <w:rsid w:val="00C72D20"/>
    <w:rsid w:val="00C74068"/>
    <w:rsid w:val="00C75403"/>
    <w:rsid w:val="00C766FF"/>
    <w:rsid w:val="00C80A45"/>
    <w:rsid w:val="00C844CE"/>
    <w:rsid w:val="00C87AF8"/>
    <w:rsid w:val="00C9274A"/>
    <w:rsid w:val="00C9331C"/>
    <w:rsid w:val="00C941D4"/>
    <w:rsid w:val="00C94BD6"/>
    <w:rsid w:val="00C950B9"/>
    <w:rsid w:val="00C97D91"/>
    <w:rsid w:val="00CA0A7D"/>
    <w:rsid w:val="00CA1006"/>
    <w:rsid w:val="00CA6448"/>
    <w:rsid w:val="00CB0B2C"/>
    <w:rsid w:val="00CB110F"/>
    <w:rsid w:val="00CB234D"/>
    <w:rsid w:val="00CB2CAD"/>
    <w:rsid w:val="00CB5B23"/>
    <w:rsid w:val="00CB5EAE"/>
    <w:rsid w:val="00CC50E7"/>
    <w:rsid w:val="00CC557A"/>
    <w:rsid w:val="00CC5D62"/>
    <w:rsid w:val="00CC6322"/>
    <w:rsid w:val="00CD079E"/>
    <w:rsid w:val="00CD0CCB"/>
    <w:rsid w:val="00CD2069"/>
    <w:rsid w:val="00CD458C"/>
    <w:rsid w:val="00CD58BB"/>
    <w:rsid w:val="00CE2BD0"/>
    <w:rsid w:val="00CE4098"/>
    <w:rsid w:val="00CE4B06"/>
    <w:rsid w:val="00CE5168"/>
    <w:rsid w:val="00CE55D9"/>
    <w:rsid w:val="00CE7C0B"/>
    <w:rsid w:val="00CF194E"/>
    <w:rsid w:val="00CF2499"/>
    <w:rsid w:val="00CF303D"/>
    <w:rsid w:val="00CF7007"/>
    <w:rsid w:val="00CF7E2C"/>
    <w:rsid w:val="00D03D11"/>
    <w:rsid w:val="00D05351"/>
    <w:rsid w:val="00D06A31"/>
    <w:rsid w:val="00D06DD3"/>
    <w:rsid w:val="00D06E44"/>
    <w:rsid w:val="00D1188C"/>
    <w:rsid w:val="00D1421B"/>
    <w:rsid w:val="00D1531F"/>
    <w:rsid w:val="00D16ECD"/>
    <w:rsid w:val="00D2151B"/>
    <w:rsid w:val="00D22741"/>
    <w:rsid w:val="00D23088"/>
    <w:rsid w:val="00D24A93"/>
    <w:rsid w:val="00D27D0E"/>
    <w:rsid w:val="00D30957"/>
    <w:rsid w:val="00D319BB"/>
    <w:rsid w:val="00D35937"/>
    <w:rsid w:val="00D3752F"/>
    <w:rsid w:val="00D41A9D"/>
    <w:rsid w:val="00D435B1"/>
    <w:rsid w:val="00D46670"/>
    <w:rsid w:val="00D47AF2"/>
    <w:rsid w:val="00D53670"/>
    <w:rsid w:val="00D54F10"/>
    <w:rsid w:val="00D5508A"/>
    <w:rsid w:val="00D5631E"/>
    <w:rsid w:val="00D57A4E"/>
    <w:rsid w:val="00D613D3"/>
    <w:rsid w:val="00D61A7A"/>
    <w:rsid w:val="00D66E60"/>
    <w:rsid w:val="00D7067A"/>
    <w:rsid w:val="00D7079A"/>
    <w:rsid w:val="00D74806"/>
    <w:rsid w:val="00D75EBD"/>
    <w:rsid w:val="00D77DFD"/>
    <w:rsid w:val="00D846A9"/>
    <w:rsid w:val="00D85806"/>
    <w:rsid w:val="00D915ED"/>
    <w:rsid w:val="00D96141"/>
    <w:rsid w:val="00D96F3C"/>
    <w:rsid w:val="00DA2518"/>
    <w:rsid w:val="00DA54DC"/>
    <w:rsid w:val="00DB31AF"/>
    <w:rsid w:val="00DC09D5"/>
    <w:rsid w:val="00DC246F"/>
    <w:rsid w:val="00DC2CD0"/>
    <w:rsid w:val="00DC3B8D"/>
    <w:rsid w:val="00DC50BF"/>
    <w:rsid w:val="00DC57E3"/>
    <w:rsid w:val="00DC61BD"/>
    <w:rsid w:val="00DD1869"/>
    <w:rsid w:val="00DD1936"/>
    <w:rsid w:val="00DD1F59"/>
    <w:rsid w:val="00DD525C"/>
    <w:rsid w:val="00DD54EE"/>
    <w:rsid w:val="00DD6ECC"/>
    <w:rsid w:val="00DE2B28"/>
    <w:rsid w:val="00DE2CED"/>
    <w:rsid w:val="00DF188A"/>
    <w:rsid w:val="00E0235B"/>
    <w:rsid w:val="00E02F80"/>
    <w:rsid w:val="00E03211"/>
    <w:rsid w:val="00E038A8"/>
    <w:rsid w:val="00E127CF"/>
    <w:rsid w:val="00E14C15"/>
    <w:rsid w:val="00E161DA"/>
    <w:rsid w:val="00E2124C"/>
    <w:rsid w:val="00E219E3"/>
    <w:rsid w:val="00E259EA"/>
    <w:rsid w:val="00E26C98"/>
    <w:rsid w:val="00E26D7A"/>
    <w:rsid w:val="00E30441"/>
    <w:rsid w:val="00E30A3C"/>
    <w:rsid w:val="00E30B10"/>
    <w:rsid w:val="00E333F0"/>
    <w:rsid w:val="00E400BA"/>
    <w:rsid w:val="00E4059F"/>
    <w:rsid w:val="00E4124C"/>
    <w:rsid w:val="00E50C4C"/>
    <w:rsid w:val="00E53094"/>
    <w:rsid w:val="00E53EE9"/>
    <w:rsid w:val="00E60C1E"/>
    <w:rsid w:val="00E65343"/>
    <w:rsid w:val="00E65610"/>
    <w:rsid w:val="00E66ACD"/>
    <w:rsid w:val="00E66F17"/>
    <w:rsid w:val="00E76EA3"/>
    <w:rsid w:val="00E805E2"/>
    <w:rsid w:val="00E815E4"/>
    <w:rsid w:val="00E81E9D"/>
    <w:rsid w:val="00E83F90"/>
    <w:rsid w:val="00E86B05"/>
    <w:rsid w:val="00E9028A"/>
    <w:rsid w:val="00E90DF8"/>
    <w:rsid w:val="00E91421"/>
    <w:rsid w:val="00E93A3D"/>
    <w:rsid w:val="00E95188"/>
    <w:rsid w:val="00E97AC2"/>
    <w:rsid w:val="00EA1C67"/>
    <w:rsid w:val="00EA2021"/>
    <w:rsid w:val="00EA3568"/>
    <w:rsid w:val="00EA7E6D"/>
    <w:rsid w:val="00EA7EA0"/>
    <w:rsid w:val="00EB6558"/>
    <w:rsid w:val="00EB6AF9"/>
    <w:rsid w:val="00EB7376"/>
    <w:rsid w:val="00EC47F4"/>
    <w:rsid w:val="00EC6EE0"/>
    <w:rsid w:val="00EC7157"/>
    <w:rsid w:val="00ED0CA0"/>
    <w:rsid w:val="00ED1ECD"/>
    <w:rsid w:val="00ED29C6"/>
    <w:rsid w:val="00ED3C2B"/>
    <w:rsid w:val="00ED50B4"/>
    <w:rsid w:val="00ED5C07"/>
    <w:rsid w:val="00ED6EC5"/>
    <w:rsid w:val="00EE4FF7"/>
    <w:rsid w:val="00EF1BC4"/>
    <w:rsid w:val="00EF394B"/>
    <w:rsid w:val="00EF4A3A"/>
    <w:rsid w:val="00EF5CA6"/>
    <w:rsid w:val="00EF5F92"/>
    <w:rsid w:val="00EF6298"/>
    <w:rsid w:val="00EF693F"/>
    <w:rsid w:val="00EF70A8"/>
    <w:rsid w:val="00EF74C1"/>
    <w:rsid w:val="00EF7EDF"/>
    <w:rsid w:val="00F01398"/>
    <w:rsid w:val="00F02F1D"/>
    <w:rsid w:val="00F0331C"/>
    <w:rsid w:val="00F04788"/>
    <w:rsid w:val="00F05F72"/>
    <w:rsid w:val="00F065BA"/>
    <w:rsid w:val="00F20E27"/>
    <w:rsid w:val="00F2215F"/>
    <w:rsid w:val="00F233E7"/>
    <w:rsid w:val="00F307DF"/>
    <w:rsid w:val="00F3325E"/>
    <w:rsid w:val="00F33B0B"/>
    <w:rsid w:val="00F34676"/>
    <w:rsid w:val="00F3640F"/>
    <w:rsid w:val="00F44851"/>
    <w:rsid w:val="00F460FF"/>
    <w:rsid w:val="00F461B0"/>
    <w:rsid w:val="00F50260"/>
    <w:rsid w:val="00F5299D"/>
    <w:rsid w:val="00F56739"/>
    <w:rsid w:val="00F56B52"/>
    <w:rsid w:val="00F57002"/>
    <w:rsid w:val="00F57F4A"/>
    <w:rsid w:val="00F610BC"/>
    <w:rsid w:val="00F6162F"/>
    <w:rsid w:val="00F6224C"/>
    <w:rsid w:val="00F709BE"/>
    <w:rsid w:val="00F70E07"/>
    <w:rsid w:val="00F710A5"/>
    <w:rsid w:val="00F71C0B"/>
    <w:rsid w:val="00F7222D"/>
    <w:rsid w:val="00F728CF"/>
    <w:rsid w:val="00F72B7A"/>
    <w:rsid w:val="00F73354"/>
    <w:rsid w:val="00F7553C"/>
    <w:rsid w:val="00F75EAF"/>
    <w:rsid w:val="00F77C44"/>
    <w:rsid w:val="00F818E0"/>
    <w:rsid w:val="00F819A0"/>
    <w:rsid w:val="00F849F8"/>
    <w:rsid w:val="00F8540E"/>
    <w:rsid w:val="00F864D7"/>
    <w:rsid w:val="00F87D94"/>
    <w:rsid w:val="00F91462"/>
    <w:rsid w:val="00F92713"/>
    <w:rsid w:val="00F93DC1"/>
    <w:rsid w:val="00F96677"/>
    <w:rsid w:val="00F9667F"/>
    <w:rsid w:val="00F970DC"/>
    <w:rsid w:val="00F97F6F"/>
    <w:rsid w:val="00F97FD1"/>
    <w:rsid w:val="00FA12CA"/>
    <w:rsid w:val="00FA4996"/>
    <w:rsid w:val="00FA676E"/>
    <w:rsid w:val="00FA6DB6"/>
    <w:rsid w:val="00FA79D6"/>
    <w:rsid w:val="00FA7E8A"/>
    <w:rsid w:val="00FB03A3"/>
    <w:rsid w:val="00FB215C"/>
    <w:rsid w:val="00FB4B33"/>
    <w:rsid w:val="00FB6045"/>
    <w:rsid w:val="00FC2A10"/>
    <w:rsid w:val="00FC39F9"/>
    <w:rsid w:val="00FD01D2"/>
    <w:rsid w:val="00FE1CFE"/>
    <w:rsid w:val="00FE230C"/>
    <w:rsid w:val="00FE284D"/>
    <w:rsid w:val="00FE2C9C"/>
    <w:rsid w:val="00FE332D"/>
    <w:rsid w:val="00FE4348"/>
    <w:rsid w:val="00FE4CC6"/>
    <w:rsid w:val="00FF078F"/>
    <w:rsid w:val="00FF0915"/>
    <w:rsid w:val="00FF158D"/>
    <w:rsid w:val="00FF16A7"/>
    <w:rsid w:val="00FF44C1"/>
    <w:rsid w:val="00FF489F"/>
    <w:rsid w:val="00FF5E1A"/>
    <w:rsid w:val="00FF68EB"/>
    <w:rsid w:val="00FF6EFE"/>
    <w:rsid w:val="00FF708E"/>
    <w:rsid w:val="3DDA005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5A12E94-7958-4197-A864-96996FDE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9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style>
  <w:style w:type="paragraph" w:styleId="Nadpis1">
    <w:name w:val="heading 1"/>
    <w:aliases w:val="H1"/>
    <w:basedOn w:val="Normln"/>
    <w:next w:val="Normln"/>
    <w:link w:val="Nadpis1Char"/>
    <w:uiPriority w:val="99"/>
    <w:qFormat/>
    <w:rsid w:val="00E161DA"/>
    <w:pPr>
      <w:keepNext/>
      <w:keepLines/>
      <w:pageBreakBefore/>
      <w:suppressAutoHyphens/>
      <w:spacing w:after="280" w:line="360" w:lineRule="atLeast"/>
      <w:contextualSpacing/>
      <w:outlineLvl w:val="0"/>
    </w:pPr>
    <w:rPr>
      <w:rFonts w:eastAsiaTheme="majorEastAsia" w:cstheme="majorBidi"/>
      <w:b/>
      <w:bCs/>
      <w:caps/>
      <w:color w:val="009DE0" w:themeColor="text2"/>
      <w:sz w:val="28"/>
      <w:szCs w:val="28"/>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cs-CZ"/>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cs-CZ"/>
    </w:rPr>
  </w:style>
  <w:style w:type="character" w:customStyle="1" w:styleId="Nadpis1Char">
    <w:name w:val="Nadpis 1 Char"/>
    <w:aliases w:val="H1 Char"/>
    <w:basedOn w:val="Standardnpsmoodstavce"/>
    <w:link w:val="Nadpis1"/>
    <w:uiPriority w:val="99"/>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cs-CZ"/>
    </w:rPr>
  </w:style>
  <w:style w:type="character" w:customStyle="1" w:styleId="Nadpis7Char">
    <w:name w:val="Nadpis 7 Char"/>
    <w:basedOn w:val="Standardnpsmoodstavce"/>
    <w:link w:val="Nadpis7"/>
    <w:uiPriority w:val="1"/>
    <w:semiHidden/>
    <w:rsid w:val="00004865"/>
    <w:rPr>
      <w:rFonts w:eastAsiaTheme="majorEastAsia" w:cstheme="majorBidi"/>
      <w:b/>
      <w:iCs/>
      <w:lang w:val="cs-CZ"/>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cs-CZ"/>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cs-CZ"/>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cs-CZ"/>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cs-CZ"/>
    </w:rPr>
  </w:style>
  <w:style w:type="character" w:styleId="Zdraznnjemn">
    <w:name w:val="Subtle Emphasis"/>
    <w:basedOn w:val="Standardnpsmoodstavce"/>
    <w:uiPriority w:val="99"/>
    <w:semiHidden/>
    <w:qFormat/>
    <w:rsid w:val="009E4B94"/>
    <w:rPr>
      <w:i/>
      <w:iCs/>
      <w:color w:val="808080" w:themeColor="text1" w:themeTint="7F"/>
      <w:lang w:val="cs-CZ"/>
    </w:rPr>
  </w:style>
  <w:style w:type="character" w:styleId="Zdraznnintenzivn">
    <w:name w:val="Intense Emphasis"/>
    <w:basedOn w:val="Standardnpsmoodstavce"/>
    <w:uiPriority w:val="21"/>
    <w:qFormat/>
    <w:rsid w:val="009E4B94"/>
    <w:rPr>
      <w:b/>
      <w:bCs/>
      <w:i/>
      <w:iCs/>
      <w:color w:val="auto"/>
      <w:lang w:val="cs-CZ"/>
    </w:rPr>
  </w:style>
  <w:style w:type="character" w:styleId="Siln">
    <w:name w:val="Strong"/>
    <w:basedOn w:val="Standardnpsmoodstavce"/>
    <w:qFormat/>
    <w:rsid w:val="009E4B94"/>
    <w:rPr>
      <w:b/>
      <w:bCs/>
      <w:lang w:val="cs-CZ"/>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cs-CZ"/>
    </w:rPr>
  </w:style>
  <w:style w:type="character" w:styleId="Odkazjemn">
    <w:name w:val="Subtle Reference"/>
    <w:basedOn w:val="Standardnpsmoodstavce"/>
    <w:uiPriority w:val="99"/>
    <w:semiHidden/>
    <w:qFormat/>
    <w:rsid w:val="002E74A4"/>
    <w:rPr>
      <w:caps w:val="0"/>
      <w:smallCaps w:val="0"/>
      <w:color w:val="auto"/>
      <w:u w:val="single"/>
      <w:lang w:val="cs-CZ"/>
    </w:rPr>
  </w:style>
  <w:style w:type="character" w:styleId="Odkazintenzivn">
    <w:name w:val="Intense Reference"/>
    <w:basedOn w:val="Standardnpsmoodstavce"/>
    <w:uiPriority w:val="99"/>
    <w:semiHidden/>
    <w:qFormat/>
    <w:rsid w:val="002E74A4"/>
    <w:rPr>
      <w:b/>
      <w:bCs/>
      <w:caps w:val="0"/>
      <w:smallCaps w:val="0"/>
      <w:color w:val="auto"/>
      <w:spacing w:val="5"/>
      <w:u w:val="single"/>
      <w:lang w:val="cs-CZ"/>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cs-CZ"/>
    </w:rPr>
  </w:style>
  <w:style w:type="character" w:styleId="Odkaznavysvtlivky">
    <w:name w:val="endnote reference"/>
    <w:basedOn w:val="Standardnpsmoodstavce"/>
    <w:semiHidden/>
    <w:rsid w:val="009E4B94"/>
    <w:rPr>
      <w:vertAlign w:val="superscript"/>
      <w:lang w:val="cs-CZ"/>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cs-CZ"/>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cs-CZ"/>
    </w:rPr>
  </w:style>
  <w:style w:type="paragraph" w:customStyle="1" w:styleId="Template">
    <w:name w:val="Template"/>
    <w:link w:val="TemplateChar"/>
    <w:semiHidden/>
    <w:rsid w:val="00C2018C"/>
    <w:pPr>
      <w:spacing w:line="200" w:lineRule="atLeast"/>
    </w:pPr>
    <w:rPr>
      <w:noProof/>
      <w:sz w:val="14"/>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cs-CZ"/>
    </w:rPr>
  </w:style>
  <w:style w:type="character" w:styleId="Zstupntext">
    <w:name w:val="Placeholder Text"/>
    <w:basedOn w:val="Standardnpsmoodstavce"/>
    <w:uiPriority w:val="99"/>
    <w:semiHidden/>
    <w:rsid w:val="00424709"/>
    <w:rPr>
      <w:color w:val="auto"/>
      <w:lang w:val="cs-CZ"/>
    </w:rPr>
  </w:style>
  <w:style w:type="paragraph" w:customStyle="1" w:styleId="Table">
    <w:name w:val="Table"/>
    <w:uiPriority w:val="4"/>
    <w:semiHidden/>
    <w:rsid w:val="00090843"/>
    <w:pPr>
      <w:spacing w:before="40" w:after="40" w:line="200" w:lineRule="atLeast"/>
      <w:ind w:left="57" w:right="113"/>
    </w:pPr>
    <w:rPr>
      <w:sz w:val="14"/>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cs-CZ"/>
    </w:rPr>
  </w:style>
  <w:style w:type="character" w:styleId="Nzevknihy">
    <w:name w:val="Book Title"/>
    <w:basedOn w:val="Standardnpsmoodstavce"/>
    <w:uiPriority w:val="33"/>
    <w:qFormat/>
    <w:rsid w:val="007546AF"/>
    <w:rPr>
      <w:b/>
      <w:bCs/>
      <w:caps w:val="0"/>
      <w:smallCaps w:val="0"/>
      <w:spacing w:val="5"/>
      <w:lang w:val="cs-CZ"/>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tblPr>
      <w:tblCellMar>
        <w:left w:w="0" w:type="dxa"/>
        <w:right w:w="0" w:type="dxa"/>
      </w:tblCellMar>
    </w:tblPr>
  </w:style>
  <w:style w:type="paragraph" w:styleId="Bezmezer">
    <w:name w:val="No Spacing"/>
    <w:uiPriority w:val="99"/>
    <w:semiHidden/>
    <w:rsid w:val="00B0422A"/>
    <w:pPr>
      <w:spacing w:line="240" w:lineRule="atLeast"/>
    </w:p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cs-CZ"/>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semiHidden/>
    <w:rsid w:val="000162D0"/>
    <w:pPr>
      <w:spacing w:after="120"/>
    </w:pPr>
  </w:style>
  <w:style w:type="character" w:customStyle="1" w:styleId="ZkladntextChar">
    <w:name w:val="Základní text Char"/>
    <w:basedOn w:val="Standardnpsmoodstavce"/>
    <w:link w:val="Zkladntext"/>
    <w:uiPriority w:val="99"/>
    <w:semiHidden/>
    <w:rsid w:val="00A539A2"/>
    <w:rPr>
      <w:lang w:val="cs-CZ"/>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cs-CZ"/>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cs-CZ"/>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cs-CZ"/>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cs-CZ"/>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cs-CZ"/>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cs-CZ"/>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cs-CZ"/>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cs-CZ"/>
    </w:rPr>
  </w:style>
  <w:style w:type="table" w:styleId="Barevnmka">
    <w:name w:val="Colorful Grid"/>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cs-CZ"/>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cs-CZ"/>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cs-CZ"/>
    </w:rPr>
  </w:style>
  <w:style w:type="table" w:styleId="Tmavseznam">
    <w:name w:val="Dark List"/>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cs-CZ"/>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cs-CZ"/>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cs-CZ"/>
    </w:rPr>
  </w:style>
  <w:style w:type="character" w:styleId="Zdraznn">
    <w:name w:val="Emphasis"/>
    <w:basedOn w:val="Standardnpsmoodstavce"/>
    <w:qFormat/>
    <w:rsid w:val="000162D0"/>
    <w:rPr>
      <w:i/>
      <w:iCs/>
      <w:lang w:val="cs-CZ"/>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cs-CZ"/>
    </w:rPr>
  </w:style>
  <w:style w:type="character" w:styleId="Znakapoznpodarou">
    <w:name w:val="footnote reference"/>
    <w:basedOn w:val="Standardnpsmoodstavce"/>
    <w:semiHidden/>
    <w:rsid w:val="000162D0"/>
    <w:rPr>
      <w:vertAlign w:val="superscript"/>
      <w:lang w:val="cs-CZ"/>
    </w:rPr>
  </w:style>
  <w:style w:type="table" w:styleId="Svtltabulkasmkou1">
    <w:name w:val="Grid Table 1 Light"/>
    <w:basedOn w:val="Normlntabulka"/>
    <w:uiPriority w:val="46"/>
    <w:rsid w:val="000162D0"/>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cs-CZ"/>
    </w:rPr>
  </w:style>
  <w:style w:type="character" w:styleId="AkronymHTML">
    <w:name w:val="HTML Acronym"/>
    <w:basedOn w:val="Standardnpsmoodstavce"/>
    <w:semiHidden/>
    <w:rsid w:val="000162D0"/>
    <w:rPr>
      <w:lang w:val="cs-CZ"/>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cs-CZ"/>
    </w:rPr>
  </w:style>
  <w:style w:type="character" w:styleId="CittHTML">
    <w:name w:val="HTML Cite"/>
    <w:basedOn w:val="Standardnpsmoodstavce"/>
    <w:semiHidden/>
    <w:rsid w:val="000162D0"/>
    <w:rPr>
      <w:i/>
      <w:iCs/>
      <w:lang w:val="cs-CZ"/>
    </w:rPr>
  </w:style>
  <w:style w:type="character" w:styleId="KdHTML">
    <w:name w:val="HTML Code"/>
    <w:basedOn w:val="Standardnpsmoodstavce"/>
    <w:semiHidden/>
    <w:rsid w:val="000162D0"/>
    <w:rPr>
      <w:rFonts w:ascii="Consolas" w:hAnsi="Consolas"/>
      <w:sz w:val="20"/>
      <w:szCs w:val="20"/>
      <w:lang w:val="cs-CZ"/>
    </w:rPr>
  </w:style>
  <w:style w:type="character" w:styleId="DefiniceHTML">
    <w:name w:val="HTML Definition"/>
    <w:basedOn w:val="Standardnpsmoodstavce"/>
    <w:semiHidden/>
    <w:rsid w:val="000162D0"/>
    <w:rPr>
      <w:i/>
      <w:iCs/>
      <w:lang w:val="cs-CZ"/>
    </w:rPr>
  </w:style>
  <w:style w:type="character" w:styleId="KlvesniceHTML">
    <w:name w:val="HTML Keyboard"/>
    <w:basedOn w:val="Standardnpsmoodstavce"/>
    <w:semiHidden/>
    <w:rsid w:val="000162D0"/>
    <w:rPr>
      <w:rFonts w:ascii="Consolas" w:hAnsi="Consolas"/>
      <w:sz w:val="20"/>
      <w:szCs w:val="20"/>
      <w:lang w:val="cs-CZ"/>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cs-CZ"/>
    </w:rPr>
  </w:style>
  <w:style w:type="character" w:styleId="UkzkaHTML">
    <w:name w:val="HTML Sample"/>
    <w:basedOn w:val="Standardnpsmoodstavce"/>
    <w:semiHidden/>
    <w:rsid w:val="000162D0"/>
    <w:rPr>
      <w:rFonts w:ascii="Consolas" w:hAnsi="Consolas"/>
      <w:sz w:val="24"/>
      <w:szCs w:val="24"/>
      <w:lang w:val="cs-CZ"/>
    </w:rPr>
  </w:style>
  <w:style w:type="character" w:styleId="PsacstrojHTML">
    <w:name w:val="HTML Typewriter"/>
    <w:basedOn w:val="Standardnpsmoodstavce"/>
    <w:semiHidden/>
    <w:rsid w:val="000162D0"/>
    <w:rPr>
      <w:rFonts w:ascii="Consolas" w:hAnsi="Consolas"/>
      <w:sz w:val="20"/>
      <w:szCs w:val="20"/>
      <w:lang w:val="cs-CZ"/>
    </w:rPr>
  </w:style>
  <w:style w:type="character" w:styleId="PromnnHTML">
    <w:name w:val="HTML Variable"/>
    <w:basedOn w:val="Standardnpsmoodstavce"/>
    <w:semiHidden/>
    <w:rsid w:val="000162D0"/>
    <w:rPr>
      <w:i/>
      <w:iCs/>
      <w:lang w:val="cs-CZ"/>
    </w:rPr>
  </w:style>
  <w:style w:type="character" w:styleId="Hypertextovodkaz">
    <w:name w:val="Hyperlink"/>
    <w:basedOn w:val="Standardnpsmoodstavce"/>
    <w:uiPriority w:val="99"/>
    <w:rsid w:val="000162D0"/>
    <w:rPr>
      <w:color w:val="0000FF" w:themeColor="hyperlink"/>
      <w:u w:val="single"/>
      <w:lang w:val="cs-CZ"/>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cs-CZ"/>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TextmakraChar">
    <w:name w:val="Text makra Char"/>
    <w:basedOn w:val="Standardnpsmoodstavce"/>
    <w:link w:val="Textmakra"/>
    <w:uiPriority w:val="99"/>
    <w:semiHidden/>
    <w:rsid w:val="00A539A2"/>
    <w:rPr>
      <w:rFonts w:ascii="Consolas" w:hAnsi="Consolas"/>
      <w:sz w:val="20"/>
      <w:szCs w:val="20"/>
      <w:lang w:val="cs-CZ"/>
    </w:rPr>
  </w:style>
  <w:style w:type="table" w:styleId="Stednmka1">
    <w:name w:val="Medium Grid 1"/>
    <w:basedOn w:val="Normlntabulka"/>
    <w:uiPriority w:val="67"/>
    <w:semiHidden/>
    <w:unhideWhenUsed/>
    <w:rsid w:val="000162D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cs-CZ"/>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cs-CZ"/>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cs-CZ"/>
    </w:rPr>
  </w:style>
  <w:style w:type="table" w:styleId="Prosttabulka1">
    <w:name w:val="Plain Table 1"/>
    <w:basedOn w:val="Normlntabulka"/>
    <w:uiPriority w:val="41"/>
    <w:rsid w:val="000162D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cs-CZ"/>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cs-CZ"/>
    </w:rPr>
  </w:style>
  <w:style w:type="character" w:customStyle="1" w:styleId="SmartHyperlink1">
    <w:name w:val="Smart Hyperlink1"/>
    <w:basedOn w:val="Standardnpsmoodstavce"/>
    <w:uiPriority w:val="99"/>
    <w:semiHidden/>
    <w:rsid w:val="000162D0"/>
    <w:rPr>
      <w:u w:val="dotted"/>
      <w:lang w:val="cs-CZ"/>
    </w:rPr>
  </w:style>
  <w:style w:type="table" w:styleId="Tabulkasprostorovmiefekty1">
    <w:name w:val="Table 3D effects 1"/>
    <w:basedOn w:val="Normlntabulka"/>
    <w:semiHidden/>
    <w:unhideWhenUsed/>
    <w:rsid w:val="000162D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cs-CZ"/>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cs-CZ"/>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cs-CZ"/>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cs-CZ"/>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cs-CZ"/>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AC482D"/>
    <w:pPr>
      <w:numPr>
        <w:numId w:val="21"/>
      </w:numPr>
    </w:pPr>
  </w:style>
  <w:style w:type="numbering" w:styleId="1ai">
    <w:name w:val="Outline List 1"/>
    <w:basedOn w:val="Bezseznamu"/>
    <w:semiHidden/>
    <w:rsid w:val="00AC482D"/>
    <w:pPr>
      <w:numPr>
        <w:numId w:val="22"/>
      </w:numPr>
    </w:pPr>
  </w:style>
  <w:style w:type="numbering" w:styleId="lnekoddl">
    <w:name w:val="Outline List 3"/>
    <w:basedOn w:val="Bezseznamu"/>
    <w:semiHidden/>
    <w:rsid w:val="00AC482D"/>
    <w:pPr>
      <w:numPr>
        <w:numId w:val="23"/>
      </w:numPr>
    </w:pPr>
  </w:style>
  <w:style w:type="paragraph" w:customStyle="1" w:styleId="Normal-Intentedfor">
    <w:name w:val="Normal - Intented for"/>
    <w:basedOn w:val="Normal-Documentdatatext"/>
    <w:semiHidden/>
    <w:rsid w:val="00AC482D"/>
  </w:style>
  <w:style w:type="paragraph" w:customStyle="1" w:styleId="Normal-TOCHeading">
    <w:name w:val="Normal - TOC Heading"/>
    <w:basedOn w:val="Normln"/>
    <w:next w:val="Normln"/>
    <w:rsid w:val="00AC482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AC482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C482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C482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AC482D"/>
    <w:rPr>
      <w:color w:val="009DE0"/>
    </w:rPr>
  </w:style>
  <w:style w:type="paragraph" w:customStyle="1" w:styleId="Normal-Documentdataleadtext">
    <w:name w:val="Normal - Document data leadtext"/>
    <w:basedOn w:val="Normln"/>
    <w:semiHidden/>
    <w:rsid w:val="00AC482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C482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AC482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AC482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AC482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AC482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AC482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AC482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AC482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C482D"/>
    <w:rPr>
      <w:rFonts w:eastAsia="Times New Roman" w:cs="Times New Roman"/>
      <w:b/>
      <w:caps/>
      <w:color w:val="4D4D4D"/>
      <w:sz w:val="60"/>
      <w:szCs w:val="24"/>
      <w:lang w:val="cs-CZ" w:eastAsia="da-DK"/>
    </w:rPr>
  </w:style>
  <w:style w:type="paragraph" w:customStyle="1" w:styleId="Normal-NoteHeading">
    <w:name w:val="Normal - Note Heading"/>
    <w:basedOn w:val="Normln"/>
    <w:rsid w:val="00AC482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AC482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AC482D"/>
    <w:pPr>
      <w:framePr w:wrap="around" w:vAnchor="text" w:hAnchor="page" w:x="8818" w:y="1"/>
      <w:spacing w:line="100" w:lineRule="exact"/>
      <w:suppressOverlap/>
    </w:pPr>
    <w:rPr>
      <w:rFonts w:eastAsia="Times New Roman" w:cs="Times New Roman"/>
      <w:sz w:val="10"/>
      <w:szCs w:val="24"/>
      <w:lang w:eastAsia="da-DK"/>
    </w:rPr>
  </w:style>
  <w:style w:type="paragraph" w:customStyle="1" w:styleId="Normal-RevisionData">
    <w:name w:val="Normal - Revision Data"/>
    <w:basedOn w:val="Normln"/>
    <w:uiPriority w:val="99"/>
    <w:rsid w:val="00AC482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AC482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semiHidden/>
    <w:rsid w:val="00AC482D"/>
    <w:rPr>
      <w:rFonts w:eastAsia="Times New Roman" w:cs="Times New Roman"/>
      <w:b/>
      <w:caps/>
      <w:color w:val="009DE0"/>
      <w:sz w:val="60"/>
      <w:szCs w:val="24"/>
      <w:lang w:val="cs-CZ" w:eastAsia="da-DK"/>
    </w:rPr>
  </w:style>
  <w:style w:type="character" w:customStyle="1" w:styleId="TemplateChar">
    <w:name w:val="Template Char"/>
    <w:basedOn w:val="Standardnpsmoodstavce"/>
    <w:link w:val="Template"/>
    <w:semiHidden/>
    <w:rsid w:val="00AC482D"/>
    <w:rPr>
      <w:noProof/>
      <w:sz w:val="14"/>
      <w:lang w:val="cs-CZ"/>
    </w:rPr>
  </w:style>
  <w:style w:type="character" w:customStyle="1" w:styleId="Template-ReftoFrontpageheading1Char">
    <w:name w:val="Template - Ref to Frontpage heading 1 Char"/>
    <w:basedOn w:val="TemplateChar"/>
    <w:link w:val="Template-ReftoFrontpageheading1"/>
    <w:semiHidden/>
    <w:rsid w:val="00AC482D"/>
    <w:rPr>
      <w:rFonts w:eastAsia="Times New Roman" w:cs="Times New Roman"/>
      <w:b/>
      <w:caps/>
      <w:noProof/>
      <w:color w:val="009DE0"/>
      <w:sz w:val="22"/>
      <w:lang w:val="cs-CZ"/>
    </w:rPr>
  </w:style>
  <w:style w:type="paragraph" w:customStyle="1" w:styleId="Template-Stylerefheader">
    <w:name w:val="Template - Styleref header"/>
    <w:basedOn w:val="Zhlav"/>
    <w:semiHidden/>
    <w:rsid w:val="00AC482D"/>
    <w:pPr>
      <w:tabs>
        <w:tab w:val="right" w:pos="8902"/>
      </w:tabs>
      <w:ind w:left="0"/>
    </w:pPr>
    <w:rPr>
      <w:rFonts w:eastAsia="Times New Roman" w:cs="Times New Roman"/>
      <w:caps/>
      <w:noProof w:val="0"/>
      <w:spacing w:val="4"/>
      <w:sz w:val="13"/>
      <w:szCs w:val="24"/>
      <w:lang w:eastAsia="da-DK"/>
    </w:rPr>
  </w:style>
  <w:style w:type="paragraph" w:customStyle="1" w:styleId="Normal-Ref">
    <w:name w:val="Normal - Ref"/>
    <w:basedOn w:val="Normln"/>
    <w:uiPriority w:val="99"/>
    <w:semiHidden/>
    <w:rsid w:val="00AC482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AC482D"/>
  </w:style>
  <w:style w:type="paragraph" w:customStyle="1" w:styleId="Normal-Optional2">
    <w:name w:val="Normal - Optional 2"/>
    <w:basedOn w:val="Normal-RevisionDataText"/>
    <w:semiHidden/>
    <w:rsid w:val="00AC482D"/>
  </w:style>
  <w:style w:type="paragraph" w:customStyle="1" w:styleId="Normal-SupplementTOC1">
    <w:name w:val="Normal - Supplement TOC1"/>
    <w:basedOn w:val="Normln"/>
    <w:next w:val="Normal-SupplementTOC2"/>
    <w:semiHidden/>
    <w:rsid w:val="00AC482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AC482D"/>
    <w:pPr>
      <w:spacing w:line="240" w:lineRule="atLeast"/>
    </w:pPr>
    <w:rPr>
      <w:rFonts w:eastAsia="Times New Roman" w:cs="Times New Roman"/>
      <w:szCs w:val="24"/>
      <w:lang w:eastAsia="da-DK"/>
    </w:rPr>
  </w:style>
  <w:style w:type="paragraph" w:customStyle="1" w:styleId="Normal-Bullet">
    <w:name w:val="Normal - Bullet"/>
    <w:basedOn w:val="Normln"/>
    <w:rsid w:val="00AC482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AC482D"/>
    <w:pPr>
      <w:numPr>
        <w:numId w:val="25"/>
      </w:numPr>
    </w:pPr>
  </w:style>
  <w:style w:type="paragraph" w:customStyle="1" w:styleId="Normal-SupplementNumber">
    <w:name w:val="Normal - Supplement Number"/>
    <w:basedOn w:val="Normln"/>
    <w:next w:val="Normal-Supplementtitle"/>
    <w:semiHidden/>
    <w:rsid w:val="00AC482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AC482D"/>
    <w:pPr>
      <w:pageBreakBefore w:val="0"/>
      <w:spacing w:before="0"/>
    </w:pPr>
  </w:style>
  <w:style w:type="paragraph" w:customStyle="1" w:styleId="Normal-Optional2leadtext">
    <w:name w:val="Normal - Optional 2 leadtext"/>
    <w:basedOn w:val="Normal-Optional1leadtext"/>
    <w:semiHidden/>
    <w:rsid w:val="00AC482D"/>
    <w:pPr>
      <w:spacing w:line="240" w:lineRule="atLeast"/>
    </w:pPr>
    <w:rPr>
      <w:szCs w:val="24"/>
      <w:lang w:eastAsia="da-DK"/>
    </w:rPr>
  </w:style>
  <w:style w:type="paragraph" w:customStyle="1" w:styleId="Footer-NotIndent">
    <w:name w:val="Footer - Not Indent"/>
    <w:basedOn w:val="Zpat"/>
    <w:rsid w:val="00AC482D"/>
    <w:pPr>
      <w:tabs>
        <w:tab w:val="clear" w:pos="4819"/>
        <w:tab w:val="clear" w:pos="9638"/>
        <w:tab w:val="right" w:pos="9509"/>
      </w:tabs>
      <w:spacing w:line="210" w:lineRule="atLeast"/>
    </w:pPr>
    <w:rPr>
      <w:rFonts w:eastAsia="Times New Roman" w:cs="Times New Roman"/>
      <w:sz w:val="13"/>
      <w:szCs w:val="24"/>
      <w:lang w:eastAsia="da-DK"/>
    </w:rPr>
  </w:style>
  <w:style w:type="paragraph" w:customStyle="1" w:styleId="RamBullet1">
    <w:name w:val="Ram Bullet 1"/>
    <w:basedOn w:val="Normln"/>
    <w:link w:val="RamBullet1Char"/>
    <w:rsid w:val="00AC482D"/>
    <w:pPr>
      <w:numPr>
        <w:numId w:val="27"/>
      </w:numPr>
      <w:spacing w:line="288" w:lineRule="auto"/>
    </w:pPr>
    <w:rPr>
      <w:rFonts w:eastAsia="Times New Roman" w:cs="Times New Roman"/>
      <w:szCs w:val="20"/>
    </w:rPr>
  </w:style>
  <w:style w:type="paragraph" w:customStyle="1" w:styleId="Heading1-NOTTOC">
    <w:name w:val="Heading 1 - NOT TOC"/>
    <w:basedOn w:val="Nadpis1"/>
    <w:rsid w:val="00AC482D"/>
    <w:pPr>
      <w:keepLines w:val="0"/>
      <w:pageBreakBefore w:val="0"/>
      <w:tabs>
        <w:tab w:val="num" w:pos="0"/>
      </w:tabs>
      <w:suppressAutoHyphens w:val="0"/>
      <w:spacing w:after="230"/>
      <w:ind w:left="340" w:hanging="851"/>
      <w:contextualSpacing w:val="0"/>
      <w:outlineLvl w:val="9"/>
    </w:pPr>
    <w:rPr>
      <w:rFonts w:eastAsia="Times New Roman" w:cs="Arial"/>
      <w:color w:val="009DE0"/>
      <w:szCs w:val="32"/>
      <w:lang w:eastAsia="da-DK"/>
    </w:rPr>
  </w:style>
  <w:style w:type="paragraph" w:customStyle="1" w:styleId="Heading2-NOTTOC">
    <w:name w:val="Heading 2 - NOT TOC"/>
    <w:basedOn w:val="Nadpis2"/>
    <w:rsid w:val="00AC482D"/>
    <w:pPr>
      <w:keepLines w:val="0"/>
      <w:numPr>
        <w:numId w:val="12"/>
      </w:numPr>
      <w:suppressAutoHyphens w:val="0"/>
      <w:spacing w:before="0" w:after="120" w:line="240" w:lineRule="atLeast"/>
      <w:ind w:hanging="851"/>
      <w:contextualSpacing w:val="0"/>
      <w:outlineLvl w:val="9"/>
    </w:pPr>
    <w:rPr>
      <w:rFonts w:eastAsia="Times New Roman" w:cs="Arial"/>
      <w:iCs/>
      <w:sz w:val="18"/>
      <w:szCs w:val="28"/>
      <w:lang w:eastAsia="da-DK"/>
    </w:rPr>
  </w:style>
  <w:style w:type="paragraph" w:customStyle="1" w:styleId="Heading3-NOTTOC">
    <w:name w:val="Heading 3 - NOT TOC"/>
    <w:basedOn w:val="Nadpis3"/>
    <w:rsid w:val="00AC482D"/>
    <w:pPr>
      <w:keepLines w:val="0"/>
      <w:numPr>
        <w:numId w:val="12"/>
      </w:numPr>
      <w:tabs>
        <w:tab w:val="num" w:pos="0"/>
      </w:tabs>
      <w:spacing w:before="0" w:after="120" w:line="240" w:lineRule="atLeast"/>
      <w:ind w:hanging="851"/>
      <w:contextualSpacing w:val="0"/>
      <w:outlineLvl w:val="9"/>
    </w:pPr>
    <w:rPr>
      <w:rFonts w:eastAsia="Times New Roman" w:cs="Arial"/>
      <w:caps w:val="0"/>
      <w:szCs w:val="26"/>
      <w:lang w:eastAsia="da-DK"/>
    </w:rPr>
  </w:style>
  <w:style w:type="paragraph" w:customStyle="1" w:styleId="Heading4-NOTTOC">
    <w:name w:val="Heading 4 - NOT TOC"/>
    <w:basedOn w:val="Nadpis4"/>
    <w:rsid w:val="00AC482D"/>
    <w:pPr>
      <w:keepLines w:val="0"/>
      <w:numPr>
        <w:numId w:val="12"/>
      </w:numPr>
      <w:tabs>
        <w:tab w:val="num" w:pos="284"/>
      </w:tabs>
      <w:spacing w:before="0" w:after="120" w:line="240" w:lineRule="atLeast"/>
      <w:ind w:hanging="851"/>
      <w:contextualSpacing w:val="0"/>
      <w:outlineLvl w:val="9"/>
    </w:pPr>
    <w:rPr>
      <w:rFonts w:eastAsia="Times New Roman" w:cs="Times New Roman"/>
      <w:iCs w:val="0"/>
      <w:szCs w:val="28"/>
      <w:lang w:eastAsia="da-DK"/>
    </w:rPr>
  </w:style>
  <w:style w:type="paragraph" w:customStyle="1" w:styleId="Normal-Revleadtext">
    <w:name w:val="Normal - Rev lead text"/>
    <w:basedOn w:val="Normal-RevisionData"/>
    <w:uiPriority w:val="99"/>
    <w:rsid w:val="00AC482D"/>
    <w:pPr>
      <w:spacing w:after="120"/>
    </w:pPr>
  </w:style>
  <w:style w:type="paragraph" w:customStyle="1" w:styleId="RamBullet2">
    <w:name w:val="Ram Bullet 2"/>
    <w:basedOn w:val="Normln"/>
    <w:rsid w:val="00AC482D"/>
    <w:pPr>
      <w:numPr>
        <w:ilvl w:val="1"/>
        <w:numId w:val="27"/>
      </w:numPr>
      <w:spacing w:line="288" w:lineRule="auto"/>
    </w:pPr>
    <w:rPr>
      <w:rFonts w:eastAsia="Times New Roman" w:cs="Times New Roman"/>
      <w:szCs w:val="20"/>
    </w:rPr>
  </w:style>
  <w:style w:type="paragraph" w:customStyle="1" w:styleId="RamBullet3">
    <w:name w:val="Ram Bullet 3"/>
    <w:basedOn w:val="Normln"/>
    <w:rsid w:val="00AC482D"/>
    <w:pPr>
      <w:numPr>
        <w:ilvl w:val="2"/>
        <w:numId w:val="27"/>
      </w:numPr>
      <w:spacing w:line="288" w:lineRule="auto"/>
    </w:pPr>
    <w:rPr>
      <w:rFonts w:eastAsia="Times New Roman" w:cs="Times New Roman"/>
      <w:szCs w:val="20"/>
    </w:rPr>
  </w:style>
  <w:style w:type="paragraph" w:customStyle="1" w:styleId="RamBullet4">
    <w:name w:val="Ram Bullet 4"/>
    <w:basedOn w:val="Normln"/>
    <w:rsid w:val="00AC482D"/>
    <w:pPr>
      <w:numPr>
        <w:ilvl w:val="3"/>
        <w:numId w:val="27"/>
      </w:numPr>
      <w:spacing w:line="288" w:lineRule="auto"/>
    </w:pPr>
    <w:rPr>
      <w:rFonts w:eastAsia="Times New Roman" w:cs="Times New Roman"/>
      <w:szCs w:val="20"/>
    </w:rPr>
  </w:style>
  <w:style w:type="paragraph" w:customStyle="1" w:styleId="RamBullet5">
    <w:name w:val="Ram Bullet 5"/>
    <w:basedOn w:val="Normln"/>
    <w:rsid w:val="00AC482D"/>
    <w:pPr>
      <w:numPr>
        <w:ilvl w:val="4"/>
        <w:numId w:val="27"/>
      </w:numPr>
      <w:spacing w:line="288" w:lineRule="auto"/>
    </w:pPr>
    <w:rPr>
      <w:rFonts w:eastAsia="Times New Roman" w:cs="Times New Roman"/>
      <w:szCs w:val="20"/>
    </w:rPr>
  </w:style>
  <w:style w:type="paragraph" w:customStyle="1" w:styleId="RamBullet6">
    <w:name w:val="Ram Bullet 6"/>
    <w:basedOn w:val="Normln"/>
    <w:rsid w:val="00AC482D"/>
    <w:pPr>
      <w:numPr>
        <w:ilvl w:val="5"/>
        <w:numId w:val="27"/>
      </w:numPr>
      <w:spacing w:line="288" w:lineRule="auto"/>
    </w:pPr>
    <w:rPr>
      <w:rFonts w:eastAsia="Times New Roman" w:cs="Times New Roman"/>
      <w:szCs w:val="20"/>
    </w:rPr>
  </w:style>
  <w:style w:type="paragraph" w:customStyle="1" w:styleId="RamBullet7">
    <w:name w:val="Ram Bullet 7"/>
    <w:basedOn w:val="Normln"/>
    <w:rsid w:val="00AC482D"/>
    <w:pPr>
      <w:numPr>
        <w:ilvl w:val="6"/>
        <w:numId w:val="27"/>
      </w:numPr>
      <w:spacing w:line="288" w:lineRule="auto"/>
    </w:pPr>
    <w:rPr>
      <w:rFonts w:eastAsia="Times New Roman" w:cs="Times New Roman"/>
      <w:szCs w:val="20"/>
    </w:rPr>
  </w:style>
  <w:style w:type="paragraph" w:customStyle="1" w:styleId="RamBullet8">
    <w:name w:val="Ram Bullet 8"/>
    <w:basedOn w:val="Normln"/>
    <w:rsid w:val="00AC482D"/>
    <w:pPr>
      <w:numPr>
        <w:ilvl w:val="7"/>
        <w:numId w:val="27"/>
      </w:numPr>
      <w:spacing w:line="288" w:lineRule="auto"/>
    </w:pPr>
    <w:rPr>
      <w:rFonts w:eastAsia="Times New Roman" w:cs="Times New Roman"/>
      <w:szCs w:val="20"/>
    </w:rPr>
  </w:style>
  <w:style w:type="paragraph" w:customStyle="1" w:styleId="RamBullet9">
    <w:name w:val="Ram Bullet 9"/>
    <w:basedOn w:val="Normln"/>
    <w:rsid w:val="00AC482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AC482D"/>
  </w:style>
  <w:style w:type="paragraph" w:customStyle="1" w:styleId="RamBullet">
    <w:name w:val="Ram Bullet"/>
    <w:basedOn w:val="RamBullet1"/>
    <w:rsid w:val="00AC482D"/>
  </w:style>
  <w:style w:type="paragraph" w:customStyle="1" w:styleId="StyleBodyTextAfter12pt">
    <w:name w:val="Style Body Text + After:  12 pt"/>
    <w:basedOn w:val="Zkladntext"/>
    <w:rsid w:val="00AC482D"/>
    <w:pPr>
      <w:spacing w:after="240" w:line="240" w:lineRule="atLeast"/>
    </w:pPr>
    <w:rPr>
      <w:rFonts w:eastAsia="Times New Roman" w:cs="Times New Roman"/>
      <w:szCs w:val="20"/>
      <w:lang w:eastAsia="da-DK"/>
    </w:rPr>
  </w:style>
  <w:style w:type="paragraph" w:customStyle="1" w:styleId="Body">
    <w:name w:val="Body"/>
    <w:basedOn w:val="Normln"/>
    <w:rsid w:val="00AC482D"/>
    <w:pPr>
      <w:spacing w:line="240" w:lineRule="atLeast"/>
    </w:pPr>
    <w:rPr>
      <w:rFonts w:eastAsia="Times New Roman" w:cs="Times New Roman"/>
      <w:szCs w:val="24"/>
      <w:lang w:eastAsia="da-DK"/>
    </w:rPr>
  </w:style>
  <w:style w:type="paragraph" w:customStyle="1" w:styleId="Default">
    <w:name w:val="Default"/>
    <w:rsid w:val="00AC482D"/>
    <w:pPr>
      <w:autoSpaceDE w:val="0"/>
      <w:autoSpaceDN w:val="0"/>
      <w:adjustRightInd w:val="0"/>
      <w:spacing w:line="240" w:lineRule="auto"/>
    </w:pPr>
    <w:rPr>
      <w:rFonts w:eastAsia="Times New Roman" w:cs="Verdana"/>
      <w:color w:val="000000"/>
      <w:sz w:val="24"/>
      <w:szCs w:val="24"/>
    </w:rPr>
  </w:style>
  <w:style w:type="character" w:customStyle="1" w:styleId="RamBullet1Char">
    <w:name w:val="Ram Bullet 1 Char"/>
    <w:basedOn w:val="Standardnpsmoodstavce"/>
    <w:link w:val="RamBullet1"/>
    <w:rsid w:val="00AC482D"/>
    <w:rPr>
      <w:rFonts w:eastAsia="Times New Roman" w:cs="Times New Roman"/>
      <w:szCs w:val="20"/>
      <w:lang w:val="cs-CZ"/>
    </w:rPr>
  </w:style>
  <w:style w:type="character" w:customStyle="1" w:styleId="shorttext">
    <w:name w:val="short_text"/>
    <w:basedOn w:val="Standardnpsmoodstavce"/>
    <w:rsid w:val="00AC482D"/>
  </w:style>
  <w:style w:type="paragraph" w:customStyle="1" w:styleId="Frontpage1">
    <w:name w:val="Frontpage1"/>
    <w:basedOn w:val="Normal-FrontpageHeading1"/>
    <w:link w:val="Frontpage1Char"/>
    <w:qFormat/>
    <w:rsid w:val="00AC482D"/>
    <w:pPr>
      <w:spacing w:line="276" w:lineRule="auto"/>
    </w:pPr>
    <w:rPr>
      <w:sz w:val="50"/>
      <w:szCs w:val="50"/>
    </w:rPr>
  </w:style>
  <w:style w:type="paragraph" w:customStyle="1" w:styleId="Frontpage2">
    <w:name w:val="Frontpage2"/>
    <w:basedOn w:val="Normal-FrontpageHeading2"/>
    <w:link w:val="Frontpage2Char"/>
    <w:qFormat/>
    <w:rsid w:val="00AC482D"/>
    <w:pPr>
      <w:spacing w:line="276" w:lineRule="auto"/>
    </w:pPr>
    <w:rPr>
      <w:sz w:val="50"/>
      <w:szCs w:val="50"/>
    </w:rPr>
  </w:style>
  <w:style w:type="character" w:customStyle="1" w:styleId="Frontpage1Char">
    <w:name w:val="Frontpage1 Char"/>
    <w:basedOn w:val="Normal-FrontpageHeading1Char"/>
    <w:link w:val="Frontpage1"/>
    <w:rsid w:val="00AC482D"/>
    <w:rPr>
      <w:rFonts w:eastAsia="Times New Roman" w:cs="Times New Roman"/>
      <w:b/>
      <w:caps/>
      <w:color w:val="4D4D4D"/>
      <w:sz w:val="50"/>
      <w:szCs w:val="50"/>
      <w:lang w:val="cs-CZ" w:eastAsia="da-DK"/>
    </w:rPr>
  </w:style>
  <w:style w:type="character" w:customStyle="1" w:styleId="Frontpage2Char">
    <w:name w:val="Frontpage2 Char"/>
    <w:basedOn w:val="Normal-FrontpageHeading2Char"/>
    <w:link w:val="Frontpage2"/>
    <w:rsid w:val="00AC482D"/>
    <w:rPr>
      <w:rFonts w:eastAsia="Times New Roman" w:cs="Times New Roman"/>
      <w:b/>
      <w:caps/>
      <w:color w:val="009DE0"/>
      <w:sz w:val="50"/>
      <w:szCs w:val="50"/>
      <w:lang w:val="cs-CZ" w:eastAsia="da-DK"/>
    </w:rPr>
  </w:style>
  <w:style w:type="paragraph" w:customStyle="1" w:styleId="StyleHeading1Before160pt">
    <w:name w:val="Style Heading 1 + Before:  160 pt"/>
    <w:basedOn w:val="Nadpis1"/>
    <w:rsid w:val="00AC482D"/>
    <w:pPr>
      <w:keepLines w:val="0"/>
      <w:pageBreakBefore w:val="0"/>
      <w:tabs>
        <w:tab w:val="num" w:pos="0"/>
      </w:tabs>
      <w:suppressAutoHyphens w:val="0"/>
      <w:spacing w:before="600" w:after="230"/>
      <w:ind w:left="340" w:hanging="851"/>
      <w:contextualSpacing w:val="0"/>
    </w:pPr>
    <w:rPr>
      <w:rFonts w:eastAsia="MS Mincho" w:cs="Times New Roman"/>
      <w:color w:val="009DE0"/>
      <w:szCs w:val="20"/>
      <w:lang w:eastAsia="da-DK"/>
    </w:rPr>
  </w:style>
  <w:style w:type="paragraph" w:customStyle="1" w:styleId="Klient">
    <w:name w:val="Klient"/>
    <w:basedOn w:val="Normln"/>
    <w:rsid w:val="00AC482D"/>
    <w:pPr>
      <w:tabs>
        <w:tab w:val="left" w:pos="4990"/>
      </w:tabs>
      <w:spacing w:line="600" w:lineRule="atLeast"/>
    </w:pPr>
    <w:rPr>
      <w:rFonts w:eastAsia="MS Mincho" w:cs="Times New Roman"/>
      <w:spacing w:val="60"/>
      <w:sz w:val="60"/>
      <w:szCs w:val="20"/>
    </w:rPr>
  </w:style>
  <w:style w:type="paragraph" w:customStyle="1" w:styleId="Titel">
    <w:name w:val="Titel"/>
    <w:basedOn w:val="Normln"/>
    <w:rsid w:val="00AC482D"/>
    <w:pPr>
      <w:tabs>
        <w:tab w:val="left" w:pos="4990"/>
      </w:tabs>
      <w:spacing w:line="720" w:lineRule="exact"/>
    </w:pPr>
    <w:rPr>
      <w:rFonts w:eastAsia="MS Mincho" w:cs="Times New Roman"/>
      <w:sz w:val="60"/>
      <w:szCs w:val="20"/>
    </w:rPr>
  </w:style>
  <w:style w:type="paragraph" w:customStyle="1" w:styleId="Dato">
    <w:name w:val="Dato"/>
    <w:basedOn w:val="Normln"/>
    <w:rsid w:val="00AC482D"/>
    <w:pPr>
      <w:tabs>
        <w:tab w:val="left" w:pos="4990"/>
      </w:tabs>
      <w:spacing w:line="260" w:lineRule="exact"/>
    </w:pPr>
    <w:rPr>
      <w:rFonts w:eastAsia="MS Mincho" w:cs="Times New Roman"/>
      <w:sz w:val="22"/>
      <w:szCs w:val="20"/>
    </w:rPr>
  </w:style>
  <w:style w:type="paragraph" w:customStyle="1" w:styleId="Footersnr">
    <w:name w:val="Footer snr"/>
    <w:basedOn w:val="Zpat"/>
    <w:rsid w:val="00AC482D"/>
    <w:pPr>
      <w:tabs>
        <w:tab w:val="clear" w:pos="4819"/>
        <w:tab w:val="clear" w:pos="9638"/>
        <w:tab w:val="center" w:pos="4153"/>
        <w:tab w:val="right" w:pos="8306"/>
      </w:tabs>
      <w:spacing w:line="260" w:lineRule="atLeast"/>
      <w:jc w:val="right"/>
    </w:pPr>
    <w:rPr>
      <w:rFonts w:eastAsia="MS Mincho" w:cs="Times New Roman"/>
      <w:szCs w:val="20"/>
    </w:rPr>
  </w:style>
  <w:style w:type="paragraph" w:customStyle="1" w:styleId="FooterRAMBLL">
    <w:name w:val="Footer RAMBØLL"/>
    <w:basedOn w:val="Zpat"/>
    <w:rsid w:val="00AC482D"/>
    <w:pPr>
      <w:tabs>
        <w:tab w:val="clear" w:pos="4819"/>
        <w:tab w:val="clear" w:pos="9638"/>
        <w:tab w:val="center" w:pos="4153"/>
        <w:tab w:val="right" w:pos="8306"/>
      </w:tabs>
      <w:spacing w:line="260" w:lineRule="atLeast"/>
    </w:pPr>
    <w:rPr>
      <w:rFonts w:eastAsia="MS Mincho" w:cs="Times New Roman"/>
      <w:spacing w:val="20"/>
      <w:szCs w:val="20"/>
    </w:rPr>
  </w:style>
  <w:style w:type="paragraph" w:customStyle="1" w:styleId="Indholdsfortegnelse">
    <w:name w:val="Indholdsfortegnelse"/>
    <w:basedOn w:val="Normln"/>
    <w:rsid w:val="00AC482D"/>
    <w:pPr>
      <w:tabs>
        <w:tab w:val="left" w:pos="1247"/>
      </w:tabs>
      <w:spacing w:line="240" w:lineRule="exact"/>
    </w:pPr>
    <w:rPr>
      <w:rFonts w:eastAsia="MS Mincho" w:cs="Times New Roman"/>
      <w:sz w:val="22"/>
      <w:szCs w:val="20"/>
    </w:rPr>
  </w:style>
  <w:style w:type="paragraph" w:customStyle="1" w:styleId="RamNumber1">
    <w:name w:val="Ram Number 1"/>
    <w:basedOn w:val="Normln"/>
    <w:rsid w:val="00AC482D"/>
    <w:pPr>
      <w:keepNext/>
      <w:tabs>
        <w:tab w:val="num" w:pos="425"/>
      </w:tabs>
      <w:spacing w:line="288" w:lineRule="auto"/>
      <w:ind w:left="425" w:hanging="425"/>
    </w:pPr>
    <w:rPr>
      <w:rFonts w:eastAsia="MS Mincho" w:cs="Times New Roman"/>
      <w:szCs w:val="20"/>
    </w:rPr>
  </w:style>
  <w:style w:type="paragraph" w:customStyle="1" w:styleId="RamNumber2">
    <w:name w:val="Ram Number 2"/>
    <w:basedOn w:val="Normln"/>
    <w:rsid w:val="00AC482D"/>
    <w:pPr>
      <w:keepNext/>
      <w:tabs>
        <w:tab w:val="num" w:pos="850"/>
      </w:tabs>
      <w:spacing w:line="288" w:lineRule="auto"/>
      <w:ind w:left="850" w:hanging="425"/>
    </w:pPr>
    <w:rPr>
      <w:rFonts w:eastAsia="MS Mincho" w:cs="Times New Roman"/>
      <w:szCs w:val="20"/>
    </w:rPr>
  </w:style>
  <w:style w:type="paragraph" w:customStyle="1" w:styleId="RamNumber3">
    <w:name w:val="Ram Number 3"/>
    <w:basedOn w:val="Normln"/>
    <w:rsid w:val="00AC482D"/>
    <w:pPr>
      <w:keepNext/>
      <w:tabs>
        <w:tab w:val="num" w:pos="1276"/>
      </w:tabs>
      <w:spacing w:line="288" w:lineRule="auto"/>
      <w:ind w:left="1276" w:hanging="426"/>
    </w:pPr>
    <w:rPr>
      <w:rFonts w:eastAsia="MS Mincho" w:cs="Times New Roman"/>
      <w:szCs w:val="20"/>
    </w:rPr>
  </w:style>
  <w:style w:type="paragraph" w:customStyle="1" w:styleId="RamNumber4">
    <w:name w:val="Ram Number 4"/>
    <w:basedOn w:val="Normln"/>
    <w:rsid w:val="00AC482D"/>
    <w:pPr>
      <w:keepNext/>
      <w:tabs>
        <w:tab w:val="num" w:pos="1701"/>
      </w:tabs>
      <w:spacing w:line="288" w:lineRule="auto"/>
      <w:ind w:left="1701" w:hanging="425"/>
    </w:pPr>
    <w:rPr>
      <w:rFonts w:eastAsia="MS Mincho" w:cs="Times New Roman"/>
      <w:szCs w:val="20"/>
    </w:rPr>
  </w:style>
  <w:style w:type="paragraph" w:customStyle="1" w:styleId="RamNumber5">
    <w:name w:val="Ram Number 5"/>
    <w:basedOn w:val="Normln"/>
    <w:rsid w:val="00AC482D"/>
    <w:pPr>
      <w:keepNext/>
      <w:tabs>
        <w:tab w:val="num" w:pos="2126"/>
      </w:tabs>
      <w:spacing w:line="288" w:lineRule="auto"/>
      <w:ind w:left="2126" w:hanging="425"/>
    </w:pPr>
    <w:rPr>
      <w:rFonts w:eastAsia="MS Mincho" w:cs="Times New Roman"/>
      <w:szCs w:val="20"/>
    </w:rPr>
  </w:style>
  <w:style w:type="paragraph" w:customStyle="1" w:styleId="RamNumber6">
    <w:name w:val="Ram Number 6"/>
    <w:basedOn w:val="Normln"/>
    <w:rsid w:val="00AC482D"/>
    <w:pPr>
      <w:tabs>
        <w:tab w:val="num" w:pos="2551"/>
      </w:tabs>
      <w:spacing w:line="288" w:lineRule="auto"/>
      <w:ind w:left="2551" w:hanging="425"/>
    </w:pPr>
    <w:rPr>
      <w:rFonts w:eastAsia="MS Mincho" w:cs="Times New Roman"/>
      <w:szCs w:val="20"/>
    </w:rPr>
  </w:style>
  <w:style w:type="paragraph" w:customStyle="1" w:styleId="RamNumber7">
    <w:name w:val="Ram Number 7"/>
    <w:basedOn w:val="Normln"/>
    <w:rsid w:val="00AC482D"/>
    <w:pPr>
      <w:tabs>
        <w:tab w:val="num" w:pos="2976"/>
      </w:tabs>
      <w:spacing w:line="288" w:lineRule="auto"/>
      <w:ind w:left="2976" w:hanging="425"/>
    </w:pPr>
    <w:rPr>
      <w:rFonts w:eastAsia="MS Mincho" w:cs="Times New Roman"/>
      <w:szCs w:val="20"/>
    </w:rPr>
  </w:style>
  <w:style w:type="paragraph" w:customStyle="1" w:styleId="RamNumber8">
    <w:name w:val="Ram Number 8"/>
    <w:basedOn w:val="Normln"/>
    <w:rsid w:val="00AC482D"/>
    <w:pPr>
      <w:tabs>
        <w:tab w:val="num" w:pos="3402"/>
      </w:tabs>
      <w:spacing w:line="288" w:lineRule="auto"/>
      <w:ind w:left="3402" w:hanging="426"/>
    </w:pPr>
    <w:rPr>
      <w:rFonts w:eastAsia="MS Mincho" w:cs="Times New Roman"/>
      <w:szCs w:val="20"/>
    </w:rPr>
  </w:style>
  <w:style w:type="paragraph" w:customStyle="1" w:styleId="RamNumber9">
    <w:name w:val="Ram Number 9"/>
    <w:basedOn w:val="Normln"/>
    <w:rsid w:val="00AC482D"/>
    <w:pPr>
      <w:tabs>
        <w:tab w:val="num" w:pos="360"/>
      </w:tabs>
      <w:spacing w:line="288" w:lineRule="auto"/>
      <w:ind w:left="360" w:hanging="360"/>
    </w:pPr>
    <w:rPr>
      <w:rFonts w:eastAsia="MS Mincho" w:cs="Times New Roman"/>
      <w:szCs w:val="20"/>
    </w:rPr>
  </w:style>
  <w:style w:type="paragraph" w:customStyle="1" w:styleId="Undertitel">
    <w:name w:val="Undertitel"/>
    <w:basedOn w:val="Normln"/>
    <w:rsid w:val="00AC482D"/>
    <w:pPr>
      <w:spacing w:line="260" w:lineRule="exact"/>
    </w:pPr>
    <w:rPr>
      <w:rFonts w:eastAsia="MS Mincho" w:cs="Times New Roman"/>
      <w:sz w:val="22"/>
      <w:szCs w:val="20"/>
    </w:rPr>
  </w:style>
  <w:style w:type="paragraph" w:customStyle="1" w:styleId="Klientoverskrift">
    <w:name w:val="Klient overskrift"/>
    <w:basedOn w:val="Normln"/>
    <w:next w:val="Titel"/>
    <w:rsid w:val="00AC482D"/>
    <w:pPr>
      <w:spacing w:line="288" w:lineRule="auto"/>
    </w:pPr>
    <w:rPr>
      <w:rFonts w:eastAsia="MS Mincho" w:cs="Times New Roman"/>
      <w:sz w:val="22"/>
      <w:szCs w:val="20"/>
    </w:rPr>
  </w:style>
  <w:style w:type="paragraph" w:customStyle="1" w:styleId="CoverKlient">
    <w:name w:val="CoverKlient"/>
    <w:basedOn w:val="Normln"/>
    <w:rsid w:val="00AC482D"/>
    <w:pPr>
      <w:spacing w:before="397" w:line="288" w:lineRule="auto"/>
      <w:contextualSpacing/>
      <w:jc w:val="right"/>
    </w:pPr>
    <w:rPr>
      <w:rFonts w:eastAsia="MS Mincho" w:cs="Times New Roman"/>
      <w:sz w:val="24"/>
      <w:szCs w:val="20"/>
    </w:rPr>
  </w:style>
  <w:style w:type="paragraph" w:customStyle="1" w:styleId="CoverTitel">
    <w:name w:val="CoverTitel"/>
    <w:basedOn w:val="Normln"/>
    <w:rsid w:val="00AC482D"/>
    <w:pPr>
      <w:spacing w:line="240" w:lineRule="auto"/>
      <w:jc w:val="right"/>
    </w:pPr>
    <w:rPr>
      <w:rFonts w:eastAsia="MS Mincho" w:cs="Times New Roman"/>
      <w:sz w:val="60"/>
      <w:szCs w:val="20"/>
    </w:rPr>
  </w:style>
  <w:style w:type="paragraph" w:customStyle="1" w:styleId="Uddevalla-BulletList">
    <w:name w:val="Uddevalla - Bullet List"/>
    <w:basedOn w:val="Seznamsodrkami"/>
    <w:rsid w:val="00AC482D"/>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rsid w:val="00AC482D"/>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rsid w:val="00AC482D"/>
    <w:rPr>
      <w:rFonts w:eastAsia="MS Mincho" w:cs="Times New Roman"/>
      <w:szCs w:val="20"/>
      <w:u w:val="single"/>
      <w:lang w:val="cs-CZ"/>
    </w:rPr>
  </w:style>
  <w:style w:type="paragraph" w:customStyle="1" w:styleId="StyleHeading1Before2lineAfter1line">
    <w:name w:val="Style Heading 1 + Before:  2 line After:  1 line"/>
    <w:basedOn w:val="Nadpis1"/>
    <w:rsid w:val="00AC482D"/>
    <w:pPr>
      <w:keepLines w:val="0"/>
      <w:pageBreakBefore w:val="0"/>
      <w:tabs>
        <w:tab w:val="left" w:pos="284"/>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rPr>
  </w:style>
  <w:style w:type="paragraph" w:styleId="Revize">
    <w:name w:val="Revision"/>
    <w:hidden/>
    <w:uiPriority w:val="99"/>
    <w:semiHidden/>
    <w:rsid w:val="00AC482D"/>
    <w:pPr>
      <w:spacing w:line="240" w:lineRule="auto"/>
    </w:pPr>
    <w:rPr>
      <w:rFonts w:eastAsia="MS Mincho" w:cs="Times New Roman"/>
      <w:szCs w:val="24"/>
      <w:lang w:eastAsia="da-DK"/>
    </w:rPr>
  </w:style>
  <w:style w:type="paragraph" w:customStyle="1" w:styleId="Titel1">
    <w:name w:val="Titel1"/>
    <w:basedOn w:val="Normln"/>
    <w:rsid w:val="00AC482D"/>
    <w:pPr>
      <w:tabs>
        <w:tab w:val="left" w:pos="4990"/>
      </w:tabs>
      <w:spacing w:line="720" w:lineRule="exact"/>
    </w:pPr>
    <w:rPr>
      <w:rFonts w:eastAsia="MS Mincho" w:cs="Times New Roman"/>
      <w:sz w:val="6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194707">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34971973">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0457A2A53F1B44F085B97DA0F7032FEC"/>
        <w:category>
          <w:name w:val="General"/>
          <w:gallery w:val="placeholder"/>
        </w:category>
        <w:types>
          <w:type w:val="bbPlcHdr"/>
        </w:types>
        <w:behaviors>
          <w:behavior w:val="content"/>
        </w:behaviors>
        <w:guid w:val="{9B7417C4-3B43-41FC-B671-35D299C766B7}"/>
      </w:docPartPr>
      <w:docPartBody>
        <w:p w:rsidR="0049292A" w:rsidRDefault="00326CD7" w:rsidP="00326CD7">
          <w:pPr>
            <w:pStyle w:val="0457A2A53F1B44F085B97DA0F7032FEC"/>
          </w:pPr>
          <w:r w:rsidRPr="00E77BAE">
            <w:rPr>
              <w:rStyle w:val="Zstupntext"/>
            </w:rPr>
            <w:t>[Title]</w:t>
          </w:r>
        </w:p>
      </w:docPartBody>
    </w:docPart>
    <w:docPart>
      <w:docPartPr>
        <w:name w:val="C9A4902A708B4275A1FC8302F0EEF9B5"/>
        <w:category>
          <w:name w:val="General"/>
          <w:gallery w:val="placeholder"/>
        </w:category>
        <w:types>
          <w:type w:val="bbPlcHdr"/>
        </w:types>
        <w:behaviors>
          <w:behavior w:val="content"/>
        </w:behaviors>
        <w:guid w:val="{5E1B1923-766F-4CD5-A9BE-28AA007ACE34}"/>
      </w:docPartPr>
      <w:docPartBody>
        <w:p w:rsidR="007A783F" w:rsidRDefault="00A16DC6" w:rsidP="00A16DC6">
          <w:pPr>
            <w:pStyle w:val="C9A4902A708B4275A1FC8302F0EEF9B5"/>
          </w:pPr>
          <w:r w:rsidRPr="00E77BAE">
            <w:rPr>
              <w:rStyle w:val="Zstupntext"/>
            </w:rPr>
            <w:t>[Title]</w:t>
          </w:r>
        </w:p>
      </w:docPartBody>
    </w:docPart>
    <w:docPart>
      <w:docPartPr>
        <w:name w:val="B0E51F9248DA4643B4F1EFB5B2590C56"/>
        <w:category>
          <w:name w:val="General"/>
          <w:gallery w:val="placeholder"/>
        </w:category>
        <w:types>
          <w:type w:val="bbPlcHdr"/>
        </w:types>
        <w:behaviors>
          <w:behavior w:val="content"/>
        </w:behaviors>
        <w:guid w:val="{7317C453-DB11-41D5-B6C0-0A9470C51B61}"/>
      </w:docPartPr>
      <w:docPartBody>
        <w:p w:rsidR="007A783F" w:rsidRDefault="00A16DC6" w:rsidP="00A16DC6">
          <w:pPr>
            <w:pStyle w:val="B0E51F9248DA4643B4F1EFB5B2590C56"/>
          </w:pPr>
          <w:r w:rsidRPr="00E77BAE">
            <w:rPr>
              <w:rStyle w:val="Zstupntext"/>
            </w:rPr>
            <w:t>[Title]</w:t>
          </w:r>
        </w:p>
      </w:docPartBody>
    </w:docPart>
    <w:docPart>
      <w:docPartPr>
        <w:name w:val="42D1F37D8B64423E89D09C84CA2850F3"/>
        <w:category>
          <w:name w:val="Obecné"/>
          <w:gallery w:val="placeholder"/>
        </w:category>
        <w:types>
          <w:type w:val="bbPlcHdr"/>
        </w:types>
        <w:behaviors>
          <w:behavior w:val="content"/>
        </w:behaviors>
        <w:guid w:val="{4A9605D2-5FBC-4008-9BA8-8FF2155B9A6A}"/>
      </w:docPartPr>
      <w:docPartBody>
        <w:p w:rsidR="00722ABC" w:rsidRDefault="005D0D2A" w:rsidP="005D0D2A">
          <w:pPr>
            <w:pStyle w:val="42D1F37D8B64423E89D09C84CA2850F3"/>
          </w:pPr>
          <w:r>
            <w:t>[Text]</w:t>
          </w:r>
        </w:p>
      </w:docPartBody>
    </w:docPart>
    <w:docPart>
      <w:docPartPr>
        <w:name w:val="11423D5989B5443FAED988B05CE20DE5"/>
        <w:category>
          <w:name w:val="Obecné"/>
          <w:gallery w:val="placeholder"/>
        </w:category>
        <w:types>
          <w:type w:val="bbPlcHdr"/>
        </w:types>
        <w:behaviors>
          <w:behavior w:val="content"/>
        </w:behaviors>
        <w:guid w:val="{C616FD40-623E-451F-9625-50DF6BF0410B}"/>
      </w:docPartPr>
      <w:docPartBody>
        <w:p w:rsidR="00722ABC" w:rsidRDefault="005D0D2A" w:rsidP="005D0D2A">
          <w:pPr>
            <w:pStyle w:val="11423D5989B5443FAED988B05CE20DE5"/>
          </w:pPr>
          <w:r>
            <w:rPr>
              <w:rStyle w:val="Zstupntext"/>
            </w:rPr>
            <w:t>Click or tap here to enter text.</w:t>
          </w:r>
        </w:p>
      </w:docPartBody>
    </w:docPart>
    <w:docPart>
      <w:docPartPr>
        <w:name w:val="2D57785A98BB420A9CB0D76BC1A8E2F5"/>
        <w:category>
          <w:name w:val="Obecné"/>
          <w:gallery w:val="placeholder"/>
        </w:category>
        <w:types>
          <w:type w:val="bbPlcHdr"/>
        </w:types>
        <w:behaviors>
          <w:behavior w:val="content"/>
        </w:behaviors>
        <w:guid w:val="{B5ECE8D7-97BF-4DE2-B13B-4DA9CC105F6A}"/>
      </w:docPartPr>
      <w:docPartBody>
        <w:p w:rsidR="00722ABC" w:rsidRDefault="005D0D2A" w:rsidP="005D0D2A">
          <w:pPr>
            <w:pStyle w:val="2D57785A98BB420A9CB0D76BC1A8E2F5"/>
          </w:pPr>
          <w:r w:rsidRPr="009E0414">
            <w:rPr>
              <w:rStyle w:val="Zstupntext"/>
            </w:rPr>
            <w:t>[Kategorie]</w:t>
          </w:r>
        </w:p>
      </w:docPartBody>
    </w:docPart>
    <w:docPart>
      <w:docPartPr>
        <w:name w:val="FE952F9FAE944CDFAA5FD4D501889181"/>
        <w:category>
          <w:name w:val="Obecné"/>
          <w:gallery w:val="placeholder"/>
        </w:category>
        <w:types>
          <w:type w:val="bbPlcHdr"/>
        </w:types>
        <w:behaviors>
          <w:behavior w:val="content"/>
        </w:behaviors>
        <w:guid w:val="{3DC69A1B-5536-4D45-951F-267CEB309660}"/>
      </w:docPartPr>
      <w:docPartBody>
        <w:p w:rsidR="00722ABC" w:rsidRDefault="005D0D2A" w:rsidP="005D0D2A">
          <w:pPr>
            <w:pStyle w:val="FE952F9FAE944CDFAA5FD4D501889181"/>
          </w:pPr>
          <w:r w:rsidRPr="009E0414">
            <w:rPr>
              <w:rStyle w:val="Zstupntext"/>
            </w:rPr>
            <w:t>[Kategorie]</w:t>
          </w:r>
        </w:p>
      </w:docPartBody>
    </w:docPart>
    <w:docPart>
      <w:docPartPr>
        <w:name w:val="B34DD9BD1DD44949AA929A8D45EE7DB4"/>
        <w:category>
          <w:name w:val="Obecné"/>
          <w:gallery w:val="placeholder"/>
        </w:category>
        <w:types>
          <w:type w:val="bbPlcHdr"/>
        </w:types>
        <w:behaviors>
          <w:behavior w:val="content"/>
        </w:behaviors>
        <w:guid w:val="{5205CBEA-135C-44DC-B1AC-7A8C0D9356D4}"/>
      </w:docPartPr>
      <w:docPartBody>
        <w:p w:rsidR="00722ABC" w:rsidRDefault="005D0D2A" w:rsidP="005D0D2A">
          <w:pPr>
            <w:pStyle w:val="B34DD9BD1DD44949AA929A8D45EE7DB4"/>
          </w:pPr>
          <w:r w:rsidRPr="009E0414">
            <w:rPr>
              <w:rStyle w:val="Zstupntext"/>
            </w:rPr>
            <w:t>[Kategorie]</w:t>
          </w:r>
        </w:p>
      </w:docPartBody>
    </w:docPart>
    <w:docPart>
      <w:docPartPr>
        <w:name w:val="989D652B0C684121B40D2F5F942C0D89"/>
        <w:category>
          <w:name w:val="Obecné"/>
          <w:gallery w:val="placeholder"/>
        </w:category>
        <w:types>
          <w:type w:val="bbPlcHdr"/>
        </w:types>
        <w:behaviors>
          <w:behavior w:val="content"/>
        </w:behaviors>
        <w:guid w:val="{75F00F42-299C-446A-9E26-C8D7704D360A}"/>
      </w:docPartPr>
      <w:docPartBody>
        <w:p w:rsidR="00722ABC" w:rsidRDefault="005D0D2A" w:rsidP="005D0D2A">
          <w:pPr>
            <w:pStyle w:val="989D652B0C684121B40D2F5F942C0D89"/>
          </w:pPr>
          <w:r w:rsidRPr="009E0414">
            <w:rPr>
              <w:rStyle w:val="Zstupntext"/>
            </w:rPr>
            <w:t>[Kategorie]</w:t>
          </w:r>
        </w:p>
      </w:docPartBody>
    </w:docPart>
    <w:docPart>
      <w:docPartPr>
        <w:name w:val="1D8BFB4DEE4C463FB74DEF8B9600A82A"/>
        <w:category>
          <w:name w:val="Obecné"/>
          <w:gallery w:val="placeholder"/>
        </w:category>
        <w:types>
          <w:type w:val="bbPlcHdr"/>
        </w:types>
        <w:behaviors>
          <w:behavior w:val="content"/>
        </w:behaviors>
        <w:guid w:val="{5106FCEE-814F-4CFC-896E-0C4749FF595C}"/>
      </w:docPartPr>
      <w:docPartBody>
        <w:p w:rsidR="006849C4" w:rsidRDefault="0009041E" w:rsidP="0009041E">
          <w:pPr>
            <w:pStyle w:val="1D8BFB4DEE4C463FB74DEF8B9600A82A"/>
          </w:pPr>
          <w:r w:rsidRPr="00E77BAE">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013"/>
    <w:rsid w:val="0004748F"/>
    <w:rsid w:val="000553D8"/>
    <w:rsid w:val="00056201"/>
    <w:rsid w:val="000679A2"/>
    <w:rsid w:val="00076805"/>
    <w:rsid w:val="0008257B"/>
    <w:rsid w:val="00084418"/>
    <w:rsid w:val="000860DB"/>
    <w:rsid w:val="0009041E"/>
    <w:rsid w:val="000916A7"/>
    <w:rsid w:val="0009410E"/>
    <w:rsid w:val="00095D84"/>
    <w:rsid w:val="000A04A7"/>
    <w:rsid w:val="000A1C6A"/>
    <w:rsid w:val="000B2BFA"/>
    <w:rsid w:val="000B30D7"/>
    <w:rsid w:val="000D39AF"/>
    <w:rsid w:val="000D3ECB"/>
    <w:rsid w:val="000F1364"/>
    <w:rsid w:val="000F486E"/>
    <w:rsid w:val="000F546A"/>
    <w:rsid w:val="000F6008"/>
    <w:rsid w:val="000F7317"/>
    <w:rsid w:val="00102300"/>
    <w:rsid w:val="00130342"/>
    <w:rsid w:val="001475AC"/>
    <w:rsid w:val="00151920"/>
    <w:rsid w:val="00163AC0"/>
    <w:rsid w:val="00181E49"/>
    <w:rsid w:val="001A4CA9"/>
    <w:rsid w:val="001B170A"/>
    <w:rsid w:val="001B4406"/>
    <w:rsid w:val="001B7112"/>
    <w:rsid w:val="001C14B1"/>
    <w:rsid w:val="001C5B22"/>
    <w:rsid w:val="001D4FFA"/>
    <w:rsid w:val="001E0010"/>
    <w:rsid w:val="001E1F33"/>
    <w:rsid w:val="00202BB1"/>
    <w:rsid w:val="00206886"/>
    <w:rsid w:val="00216C5C"/>
    <w:rsid w:val="0022014C"/>
    <w:rsid w:val="002352E1"/>
    <w:rsid w:val="002507C5"/>
    <w:rsid w:val="0026299E"/>
    <w:rsid w:val="002722F9"/>
    <w:rsid w:val="002876A6"/>
    <w:rsid w:val="00290E22"/>
    <w:rsid w:val="002928A4"/>
    <w:rsid w:val="002B54BF"/>
    <w:rsid w:val="002C0FA7"/>
    <w:rsid w:val="002C6C0A"/>
    <w:rsid w:val="002F0E1A"/>
    <w:rsid w:val="002F1E49"/>
    <w:rsid w:val="002F46BE"/>
    <w:rsid w:val="0030226D"/>
    <w:rsid w:val="003024C5"/>
    <w:rsid w:val="00326CD7"/>
    <w:rsid w:val="00332892"/>
    <w:rsid w:val="00346FE1"/>
    <w:rsid w:val="00351EA0"/>
    <w:rsid w:val="00354E27"/>
    <w:rsid w:val="00365B90"/>
    <w:rsid w:val="003819C7"/>
    <w:rsid w:val="00385DA5"/>
    <w:rsid w:val="003A2128"/>
    <w:rsid w:val="003A49C0"/>
    <w:rsid w:val="003A6F99"/>
    <w:rsid w:val="003B5A71"/>
    <w:rsid w:val="003C5AB4"/>
    <w:rsid w:val="003D5799"/>
    <w:rsid w:val="003D6656"/>
    <w:rsid w:val="003D7B2D"/>
    <w:rsid w:val="003E0B52"/>
    <w:rsid w:val="003E148B"/>
    <w:rsid w:val="004033B3"/>
    <w:rsid w:val="00403E55"/>
    <w:rsid w:val="00417509"/>
    <w:rsid w:val="00444D14"/>
    <w:rsid w:val="00457155"/>
    <w:rsid w:val="00474879"/>
    <w:rsid w:val="004762B9"/>
    <w:rsid w:val="0048517D"/>
    <w:rsid w:val="0049292A"/>
    <w:rsid w:val="0049321D"/>
    <w:rsid w:val="00493726"/>
    <w:rsid w:val="004A1696"/>
    <w:rsid w:val="004A2784"/>
    <w:rsid w:val="004B46E5"/>
    <w:rsid w:val="004C0719"/>
    <w:rsid w:val="004F761D"/>
    <w:rsid w:val="005030D4"/>
    <w:rsid w:val="00506DCF"/>
    <w:rsid w:val="00522D72"/>
    <w:rsid w:val="00525C72"/>
    <w:rsid w:val="00526A20"/>
    <w:rsid w:val="00527A0B"/>
    <w:rsid w:val="00542A1A"/>
    <w:rsid w:val="00583CE3"/>
    <w:rsid w:val="005A4483"/>
    <w:rsid w:val="005B10BD"/>
    <w:rsid w:val="005B70A7"/>
    <w:rsid w:val="005C4127"/>
    <w:rsid w:val="005C6A6A"/>
    <w:rsid w:val="005D0D2A"/>
    <w:rsid w:val="005E103C"/>
    <w:rsid w:val="005E5059"/>
    <w:rsid w:val="005E7CB6"/>
    <w:rsid w:val="00615DA8"/>
    <w:rsid w:val="006277E6"/>
    <w:rsid w:val="0063492C"/>
    <w:rsid w:val="006351E0"/>
    <w:rsid w:val="00643B33"/>
    <w:rsid w:val="00664741"/>
    <w:rsid w:val="00665607"/>
    <w:rsid w:val="00665DC7"/>
    <w:rsid w:val="00671D66"/>
    <w:rsid w:val="00675C6A"/>
    <w:rsid w:val="006762F6"/>
    <w:rsid w:val="006849C4"/>
    <w:rsid w:val="0069665A"/>
    <w:rsid w:val="006A3266"/>
    <w:rsid w:val="006C011E"/>
    <w:rsid w:val="006C0241"/>
    <w:rsid w:val="006D1DC9"/>
    <w:rsid w:val="00703550"/>
    <w:rsid w:val="0070405D"/>
    <w:rsid w:val="00704E76"/>
    <w:rsid w:val="00706069"/>
    <w:rsid w:val="007122C6"/>
    <w:rsid w:val="00713F39"/>
    <w:rsid w:val="00722ABC"/>
    <w:rsid w:val="00760943"/>
    <w:rsid w:val="00761B71"/>
    <w:rsid w:val="00763E9D"/>
    <w:rsid w:val="00764A1F"/>
    <w:rsid w:val="00767AC4"/>
    <w:rsid w:val="007818CB"/>
    <w:rsid w:val="00787CF5"/>
    <w:rsid w:val="007A783F"/>
    <w:rsid w:val="007C2A58"/>
    <w:rsid w:val="007D4A50"/>
    <w:rsid w:val="007E3CC3"/>
    <w:rsid w:val="007E4ADC"/>
    <w:rsid w:val="007E76BA"/>
    <w:rsid w:val="007F4A60"/>
    <w:rsid w:val="00827C33"/>
    <w:rsid w:val="00851C9F"/>
    <w:rsid w:val="008639B9"/>
    <w:rsid w:val="00863BAC"/>
    <w:rsid w:val="008667D2"/>
    <w:rsid w:val="008858F0"/>
    <w:rsid w:val="00885AAF"/>
    <w:rsid w:val="008A1035"/>
    <w:rsid w:val="008A2F63"/>
    <w:rsid w:val="008B6CD3"/>
    <w:rsid w:val="008C06E6"/>
    <w:rsid w:val="008C1EB1"/>
    <w:rsid w:val="008C5113"/>
    <w:rsid w:val="008C53C9"/>
    <w:rsid w:val="008D3D44"/>
    <w:rsid w:val="008E5A9F"/>
    <w:rsid w:val="008F20D3"/>
    <w:rsid w:val="008F283A"/>
    <w:rsid w:val="008F650A"/>
    <w:rsid w:val="009135F6"/>
    <w:rsid w:val="0092435C"/>
    <w:rsid w:val="009262F0"/>
    <w:rsid w:val="00932739"/>
    <w:rsid w:val="00942589"/>
    <w:rsid w:val="009507C3"/>
    <w:rsid w:val="00970A8B"/>
    <w:rsid w:val="00975241"/>
    <w:rsid w:val="00977A9A"/>
    <w:rsid w:val="00981F73"/>
    <w:rsid w:val="00987BA3"/>
    <w:rsid w:val="009A6927"/>
    <w:rsid w:val="009C1D79"/>
    <w:rsid w:val="009C2829"/>
    <w:rsid w:val="009D2593"/>
    <w:rsid w:val="009D4DF0"/>
    <w:rsid w:val="009E5333"/>
    <w:rsid w:val="009F2388"/>
    <w:rsid w:val="009F5A7C"/>
    <w:rsid w:val="00A03631"/>
    <w:rsid w:val="00A05D1B"/>
    <w:rsid w:val="00A16DC6"/>
    <w:rsid w:val="00A22D15"/>
    <w:rsid w:val="00A41205"/>
    <w:rsid w:val="00A73107"/>
    <w:rsid w:val="00A77822"/>
    <w:rsid w:val="00A77E2F"/>
    <w:rsid w:val="00A93016"/>
    <w:rsid w:val="00AB29B5"/>
    <w:rsid w:val="00AB4096"/>
    <w:rsid w:val="00AE5255"/>
    <w:rsid w:val="00AE5E0E"/>
    <w:rsid w:val="00AE693F"/>
    <w:rsid w:val="00B026E0"/>
    <w:rsid w:val="00B066B9"/>
    <w:rsid w:val="00B104A1"/>
    <w:rsid w:val="00B2724E"/>
    <w:rsid w:val="00B52497"/>
    <w:rsid w:val="00B77E4A"/>
    <w:rsid w:val="00B839BE"/>
    <w:rsid w:val="00B91E0E"/>
    <w:rsid w:val="00B925BF"/>
    <w:rsid w:val="00B9727F"/>
    <w:rsid w:val="00BC3A6D"/>
    <w:rsid w:val="00BD55CF"/>
    <w:rsid w:val="00BE1AB8"/>
    <w:rsid w:val="00BE54E4"/>
    <w:rsid w:val="00BE5563"/>
    <w:rsid w:val="00C00795"/>
    <w:rsid w:val="00C15C08"/>
    <w:rsid w:val="00C1640D"/>
    <w:rsid w:val="00C21006"/>
    <w:rsid w:val="00C436EB"/>
    <w:rsid w:val="00C550CB"/>
    <w:rsid w:val="00C63DCD"/>
    <w:rsid w:val="00C81027"/>
    <w:rsid w:val="00C95E4F"/>
    <w:rsid w:val="00CA5716"/>
    <w:rsid w:val="00CB1058"/>
    <w:rsid w:val="00CB790E"/>
    <w:rsid w:val="00CB7EDE"/>
    <w:rsid w:val="00CC7469"/>
    <w:rsid w:val="00CD22CF"/>
    <w:rsid w:val="00CD7F25"/>
    <w:rsid w:val="00CE48D0"/>
    <w:rsid w:val="00CF0E3A"/>
    <w:rsid w:val="00D03C77"/>
    <w:rsid w:val="00D03DB9"/>
    <w:rsid w:val="00D13B76"/>
    <w:rsid w:val="00D5529D"/>
    <w:rsid w:val="00D56FE3"/>
    <w:rsid w:val="00D57847"/>
    <w:rsid w:val="00D60425"/>
    <w:rsid w:val="00D72B10"/>
    <w:rsid w:val="00D83324"/>
    <w:rsid w:val="00DA1915"/>
    <w:rsid w:val="00DA73E3"/>
    <w:rsid w:val="00E01A8D"/>
    <w:rsid w:val="00E1148B"/>
    <w:rsid w:val="00E11B6D"/>
    <w:rsid w:val="00E11C48"/>
    <w:rsid w:val="00E17995"/>
    <w:rsid w:val="00E17F1F"/>
    <w:rsid w:val="00E337D8"/>
    <w:rsid w:val="00E359C7"/>
    <w:rsid w:val="00E411E1"/>
    <w:rsid w:val="00E55545"/>
    <w:rsid w:val="00E62A61"/>
    <w:rsid w:val="00E70F3C"/>
    <w:rsid w:val="00E827EE"/>
    <w:rsid w:val="00E85B2C"/>
    <w:rsid w:val="00E90B41"/>
    <w:rsid w:val="00E91B18"/>
    <w:rsid w:val="00E96054"/>
    <w:rsid w:val="00EA3568"/>
    <w:rsid w:val="00EB09E9"/>
    <w:rsid w:val="00EB782D"/>
    <w:rsid w:val="00EC77C3"/>
    <w:rsid w:val="00EE063F"/>
    <w:rsid w:val="00EF5CCB"/>
    <w:rsid w:val="00F03949"/>
    <w:rsid w:val="00F17ECB"/>
    <w:rsid w:val="00F21456"/>
    <w:rsid w:val="00F25FC0"/>
    <w:rsid w:val="00F26A84"/>
    <w:rsid w:val="00F3496C"/>
    <w:rsid w:val="00F3610D"/>
    <w:rsid w:val="00F3757E"/>
    <w:rsid w:val="00F45441"/>
    <w:rsid w:val="00F569BD"/>
    <w:rsid w:val="00F863C8"/>
    <w:rsid w:val="00FA5660"/>
    <w:rsid w:val="00FB01E8"/>
    <w:rsid w:val="00FB03BB"/>
    <w:rsid w:val="00FB7F5E"/>
    <w:rsid w:val="00FC0C06"/>
    <w:rsid w:val="00FF61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041E"/>
    <w:rPr>
      <w:color w:val="auto"/>
      <w:lang w:val="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0457A2A53F1B44F085B97DA0F7032FEC">
    <w:name w:val="0457A2A53F1B44F085B97DA0F7032FEC"/>
    <w:rsid w:val="00326CD7"/>
  </w:style>
  <w:style w:type="paragraph" w:customStyle="1" w:styleId="C9A4902A708B4275A1FC8302F0EEF9B5">
    <w:name w:val="C9A4902A708B4275A1FC8302F0EEF9B5"/>
    <w:rsid w:val="00A16DC6"/>
  </w:style>
  <w:style w:type="paragraph" w:customStyle="1" w:styleId="B0E51F9248DA4643B4F1EFB5B2590C56">
    <w:name w:val="B0E51F9248DA4643B4F1EFB5B2590C56"/>
    <w:rsid w:val="00A16DC6"/>
  </w:style>
  <w:style w:type="paragraph" w:customStyle="1" w:styleId="42D1F37D8B64423E89D09C84CA2850F3">
    <w:name w:val="42D1F37D8B64423E89D09C84CA2850F3"/>
    <w:rsid w:val="005D0D2A"/>
    <w:rPr>
      <w:lang w:val="cs-CZ" w:eastAsia="cs-CZ"/>
    </w:rPr>
  </w:style>
  <w:style w:type="paragraph" w:customStyle="1" w:styleId="11423D5989B5443FAED988B05CE20DE5">
    <w:name w:val="11423D5989B5443FAED988B05CE20DE5"/>
    <w:rsid w:val="005D0D2A"/>
    <w:rPr>
      <w:lang w:val="cs-CZ" w:eastAsia="cs-CZ"/>
    </w:rPr>
  </w:style>
  <w:style w:type="paragraph" w:customStyle="1" w:styleId="2D57785A98BB420A9CB0D76BC1A8E2F5">
    <w:name w:val="2D57785A98BB420A9CB0D76BC1A8E2F5"/>
    <w:rsid w:val="005D0D2A"/>
    <w:rPr>
      <w:lang w:val="cs-CZ" w:eastAsia="cs-CZ"/>
    </w:rPr>
  </w:style>
  <w:style w:type="paragraph" w:customStyle="1" w:styleId="FE952F9FAE944CDFAA5FD4D501889181">
    <w:name w:val="FE952F9FAE944CDFAA5FD4D501889181"/>
    <w:rsid w:val="005D0D2A"/>
    <w:rPr>
      <w:lang w:val="cs-CZ" w:eastAsia="cs-CZ"/>
    </w:rPr>
  </w:style>
  <w:style w:type="paragraph" w:customStyle="1" w:styleId="B34DD9BD1DD44949AA929A8D45EE7DB4">
    <w:name w:val="B34DD9BD1DD44949AA929A8D45EE7DB4"/>
    <w:rsid w:val="005D0D2A"/>
    <w:rPr>
      <w:lang w:val="cs-CZ" w:eastAsia="cs-CZ"/>
    </w:rPr>
  </w:style>
  <w:style w:type="paragraph" w:customStyle="1" w:styleId="989D652B0C684121B40D2F5F942C0D89">
    <w:name w:val="989D652B0C684121B40D2F5F942C0D89"/>
    <w:rsid w:val="005D0D2A"/>
    <w:rPr>
      <w:lang w:val="cs-CZ" w:eastAsia="cs-CZ"/>
    </w:rPr>
  </w:style>
  <w:style w:type="paragraph" w:customStyle="1" w:styleId="1D8BFB4DEE4C463FB74DEF8B9600A82A">
    <w:name w:val="1D8BFB4DEE4C463FB74DEF8B9600A82A"/>
    <w:rsid w:val="0009041E"/>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79950-EC83-465D-8105-5020B05A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1766</Words>
  <Characters>10420</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ČÁST II.g</vt:lpstr>
      <vt:lpstr>Part II.h</vt:lpstr>
    </vt:vector>
  </TitlesOfParts>
  <Company/>
  <LinksUpToDate>false</LinksUpToDate>
  <CharactersWithSpaces>12162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II.g</dc:title>
  <dc:subject>Garantované parametry</dc:subject>
  <dc:creator>Charlotte Boesen</dc:creator>
  <cp:keywords/>
  <dc:description/>
  <cp:lastModifiedBy>Pavel Slezák</cp:lastModifiedBy>
  <cp:revision>8</cp:revision>
  <cp:lastPrinted>2024-06-11T12:17:00Z</cp:lastPrinted>
  <dcterms:created xsi:type="dcterms:W3CDTF">2025-03-10T10:40:00Z</dcterms:created>
  <dcterms:modified xsi:type="dcterms:W3CDTF">2025-03-12T09:25:00Z</dcterms:modified>
  <cp:category>Zadávací dokumentace – Část II – Ustanovení smlouvy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2020-05-21</vt:lpwstr>
  </property>
  <property fmtid="{D5CDD505-2E9C-101B-9397-08002B2CF9AE}" pid="7" name="Ram_Document_DocID">
    <vt:lpwstr>1287885-15</vt:lpwstr>
  </property>
  <property fmtid="{D5CDD505-2E9C-101B-9397-08002B2CF9AE}" pid="8" name="Ram_Document_Version">
    <vt:lpwstr>5</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SAKOBR2-423-009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